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C756F">
      <w:pPr>
        <w:snapToGrid/>
        <w:spacing w:line="480" w:lineRule="exact"/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-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3</w:t>
      </w:r>
    </w:p>
    <w:p w14:paraId="50F83457">
      <w:pPr>
        <w:snapToGrid w:val="0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  <w:t>娱乐场所改扩建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  <w:t>/变更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  <w:t>地址实地检查表</w:t>
      </w:r>
    </w:p>
    <w:p w14:paraId="08760ADB">
      <w:pPr>
        <w:snapToGrid w:val="0"/>
        <w:spacing w:line="480" w:lineRule="exac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检查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时间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：   年  月  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时   分至  时   分止     所属镇（街）：   镇（街）</w:t>
      </w:r>
    </w:p>
    <w:tbl>
      <w:tblPr>
        <w:tblStyle w:val="3"/>
        <w:tblW w:w="88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273"/>
        <w:gridCol w:w="2120"/>
        <w:gridCol w:w="1367"/>
        <w:gridCol w:w="1383"/>
        <w:gridCol w:w="1789"/>
      </w:tblGrid>
      <w:tr w14:paraId="27471D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54B53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申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请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人</w:t>
            </w: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C2FC8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95BD7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3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71E32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09E87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1A210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改扩建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/变更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地点</w:t>
            </w:r>
          </w:p>
        </w:tc>
        <w:tc>
          <w:tcPr>
            <w:tcW w:w="66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FC700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59823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495FC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3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7E9FC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（歌舞□游艺□）娱乐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场所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26C37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使用面积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4D314">
            <w:pPr>
              <w:spacing w:line="480" w:lineRule="exact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㎡</w:t>
            </w:r>
          </w:p>
        </w:tc>
      </w:tr>
      <w:tr w14:paraId="20A9C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BBAB3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实地检查人员</w:t>
            </w:r>
          </w:p>
        </w:tc>
        <w:tc>
          <w:tcPr>
            <w:tcW w:w="66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9029C"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</w:p>
          <w:p w14:paraId="1336B52B"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</w:p>
        </w:tc>
      </w:tr>
      <w:tr w14:paraId="3533BA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5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C5A69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现</w:t>
            </w:r>
          </w:p>
          <w:p w14:paraId="2EAC4C8A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场</w:t>
            </w:r>
          </w:p>
          <w:p w14:paraId="23339192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检</w:t>
            </w:r>
          </w:p>
          <w:p w14:paraId="4C8DE216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查</w:t>
            </w:r>
          </w:p>
          <w:p w14:paraId="64861346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记</w:t>
            </w:r>
          </w:p>
          <w:p w14:paraId="47F2ED7C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录</w:t>
            </w:r>
          </w:p>
        </w:tc>
        <w:tc>
          <w:tcPr>
            <w:tcW w:w="79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7D92C81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1.该场所位于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；                                       </w:t>
            </w:r>
          </w:p>
          <w:p w14:paraId="2B90C3D3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2.该场所所在建筑用途为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；                         </w:t>
            </w:r>
          </w:p>
          <w:p w14:paraId="7835699A">
            <w:pPr>
              <w:spacing w:beforeLines="0" w:afterLines="0" w:line="400" w:lineRule="exact"/>
              <w:ind w:firstLine="480" w:firstLineChars="200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3.（□是□否）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符合《未成年人保护法》第五十八条、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《娱乐场所管理条例》第七条及《娱乐场所管理办法》第六条对娱乐场所设立地点要求；</w:t>
            </w:r>
          </w:p>
          <w:p w14:paraId="536BC680">
            <w:pPr>
              <w:ind w:firstLine="480" w:firstLineChars="200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（□是□否）达到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中山市文化和旅游行政部门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规定的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歌舞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娱乐场所设立最低面积标准300平方</w:t>
            </w:r>
            <w:ins w:id="0" w:author="李儒福" w:date="2026-01-09T15:43:48Z">
              <w:r>
                <w:rPr>
                  <w:rFonts w:hint="eastAsia" w:ascii="仿宋_GB2312" w:hAnsi="仿宋_GB2312" w:eastAsia="仿宋_GB2312" w:cs="仿宋_GB2312"/>
                  <w:color w:val="auto"/>
                  <w:sz w:val="24"/>
                  <w:szCs w:val="24"/>
                  <w:lang w:eastAsia="zh-CN"/>
                </w:rPr>
                <w:t>米</w:t>
              </w:r>
            </w:ins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；</w:t>
            </w:r>
          </w:p>
          <w:p w14:paraId="11706701">
            <w:pPr>
              <w:numPr>
                <w:ilvl w:val="-1"/>
                <w:numId w:val="0"/>
              </w:numPr>
              <w:spacing w:beforeLines="0" w:afterLines="0" w:line="400" w:lineRule="exact"/>
              <w:ind w:firstLine="720" w:firstLineChars="3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（□是□否）达到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中山市文化和旅游行政部门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规定的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游艺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娱乐场所设立最低面积标准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平方</w:t>
            </w:r>
            <w:ins w:id="1" w:author="李儒福" w:date="2026-01-09T15:43:53Z">
              <w:r>
                <w:rPr>
                  <w:rFonts w:hint="eastAsia" w:ascii="仿宋_GB2312" w:hAnsi="仿宋_GB2312" w:eastAsia="仿宋_GB2312" w:cs="仿宋_GB2312"/>
                  <w:color w:val="auto"/>
                  <w:sz w:val="24"/>
                  <w:szCs w:val="24"/>
                  <w:lang w:eastAsia="zh-CN"/>
                </w:rPr>
                <w:t>米</w:t>
              </w:r>
            </w:ins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；</w:t>
            </w:r>
          </w:p>
          <w:p w14:paraId="427A4EFE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.（□是□否）经营场所地理位置符合规定；</w:t>
            </w:r>
          </w:p>
          <w:p w14:paraId="179F775E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.（□是□否）申请人提供的场所内部结构平面图与实际情况相符；</w:t>
            </w:r>
          </w:p>
          <w:p w14:paraId="37AFD438">
            <w:pPr>
              <w:numPr>
                <w:ilvl w:val="-1"/>
                <w:numId w:val="0"/>
              </w:num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（□是□否）歌舞娱乐场所使用的歌曲点播系统是否有依法出版、生产或者进口的相关证明材料；</w:t>
            </w:r>
          </w:p>
          <w:p w14:paraId="39D8A9DE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、（□是□否）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游艺娱乐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场所使用的游戏游艺设备是否通过省级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以上文化和旅游行政部门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内容审核；</w:t>
            </w:r>
          </w:p>
          <w:p w14:paraId="5FF2E388">
            <w:pPr>
              <w:ind w:firstLine="480" w:firstLineChars="200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.其他情况：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（可附页说明）</w:t>
            </w:r>
          </w:p>
          <w:p w14:paraId="1CBB1D2E">
            <w:pPr>
              <w:spacing w:beforeLines="0" w:afterLines="0" w:line="440" w:lineRule="exact"/>
              <w:ind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20EE5F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4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18A05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检</w:t>
            </w:r>
          </w:p>
          <w:p w14:paraId="67FD8997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查</w:t>
            </w:r>
          </w:p>
          <w:p w14:paraId="35AD19FA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意</w:t>
            </w:r>
          </w:p>
          <w:p w14:paraId="180EEE33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见</w:t>
            </w:r>
          </w:p>
        </w:tc>
        <w:tc>
          <w:tcPr>
            <w:tcW w:w="79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A16EE10">
            <w:pPr>
              <w:spacing w:beforeLines="0" w:afterLines="0" w:line="400" w:lineRule="exact"/>
              <w:rPr>
                <w:color w:val="auto"/>
              </w:rPr>
            </w:pPr>
          </w:p>
          <w:p w14:paraId="1C71C4BE"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  <w:p w14:paraId="5970BF34"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经实地核查，该场所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）符合娱乐场所（改建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扩建□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变更地址□）条件要求。</w:t>
            </w:r>
          </w:p>
          <w:p w14:paraId="7DBBA710">
            <w:pPr>
              <w:spacing w:beforeLines="0" w:afterLines="0"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18CED5BD"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检查人签名：（不少于2人）                     （单位盖章）</w:t>
            </w:r>
          </w:p>
          <w:p w14:paraId="4F4D3785">
            <w:pPr>
              <w:spacing w:beforeLines="0" w:afterLines="0"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年   月   日</w:t>
            </w:r>
          </w:p>
        </w:tc>
      </w:tr>
    </w:tbl>
    <w:p w14:paraId="33C2743E">
      <w:pPr>
        <w:spacing w:beforeLines="0" w:afterLines="0" w:line="400" w:lineRule="exact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附：1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实地检查图片</w:t>
      </w:r>
    </w:p>
    <w:p w14:paraId="52465B81">
      <w:pPr>
        <w:spacing w:beforeLines="0" w:afterLines="0" w:line="4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核定人数表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（检查歌舞娱乐场所需报，游艺娱乐场所不需）</w:t>
      </w:r>
    </w:p>
    <w:p w14:paraId="4851AA92">
      <w:pPr>
        <w:spacing w:beforeLines="0" w:afterLines="0" w:line="4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营业场所地理位置图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（此项由申请人在现场提交，检查人员当场核实）</w:t>
      </w:r>
    </w:p>
    <w:p w14:paraId="1C8C9CA8">
      <w:pPr>
        <w:spacing w:beforeLines="0" w:afterLines="0" w:line="400" w:lineRule="exact"/>
        <w:ind w:firstLine="480" w:firstLineChars="200"/>
        <w:jc w:val="left"/>
        <w:rPr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场所内部结构平面图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（歌舞娱乐场所应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标明包厢、包间面积及位置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/游艺娱乐场所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应当标明游戏和游艺经营位置、游戏游艺机型设备数量及位置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）（此项由申请人在现场提交，检查人员当场核实）</w:t>
      </w:r>
    </w:p>
    <w:sectPr>
      <w:pgSz w:w="11906" w:h="16838"/>
      <w:pgMar w:top="820" w:right="1800" w:bottom="25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李儒福">
    <w15:presenceInfo w15:providerId="None" w15:userId="李儒福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84335"/>
    <w:rsid w:val="01056345"/>
    <w:rsid w:val="03B56A4F"/>
    <w:rsid w:val="05177488"/>
    <w:rsid w:val="07140A8F"/>
    <w:rsid w:val="08043CBE"/>
    <w:rsid w:val="08EF15EA"/>
    <w:rsid w:val="0FD64291"/>
    <w:rsid w:val="11F2579C"/>
    <w:rsid w:val="197C567B"/>
    <w:rsid w:val="1CD03EC4"/>
    <w:rsid w:val="1E73160A"/>
    <w:rsid w:val="1F590079"/>
    <w:rsid w:val="1FA3237A"/>
    <w:rsid w:val="23B639F2"/>
    <w:rsid w:val="2E2F2260"/>
    <w:rsid w:val="30397A60"/>
    <w:rsid w:val="34467761"/>
    <w:rsid w:val="35330EE8"/>
    <w:rsid w:val="35C975C7"/>
    <w:rsid w:val="37556FAB"/>
    <w:rsid w:val="38815D0B"/>
    <w:rsid w:val="39602491"/>
    <w:rsid w:val="446E07EF"/>
    <w:rsid w:val="44E86E92"/>
    <w:rsid w:val="48037D2C"/>
    <w:rsid w:val="49B0065F"/>
    <w:rsid w:val="4C251C5B"/>
    <w:rsid w:val="4F21520D"/>
    <w:rsid w:val="57935D7D"/>
    <w:rsid w:val="5A67147B"/>
    <w:rsid w:val="5C7610A7"/>
    <w:rsid w:val="5CE1336C"/>
    <w:rsid w:val="5DB93F7F"/>
    <w:rsid w:val="5E2C4593"/>
    <w:rsid w:val="5EE82009"/>
    <w:rsid w:val="60DB68FA"/>
    <w:rsid w:val="62E01235"/>
    <w:rsid w:val="693F5554"/>
    <w:rsid w:val="6A667D5B"/>
    <w:rsid w:val="6C0D5F4C"/>
    <w:rsid w:val="71284335"/>
    <w:rsid w:val="77E03B3B"/>
    <w:rsid w:val="786D7520"/>
    <w:rsid w:val="7B025FE7"/>
    <w:rsid w:val="7D02586D"/>
    <w:rsid w:val="7DF253E5"/>
    <w:rsid w:val="7E4E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2020-05-28T06:41:00Z</dcterms:created>
  <dc:creator>Administrator</dc:creator>
  <cp:lastModifiedBy>李儒福</cp:lastModifiedBy>
  <dcterms:modified xsi:type="dcterms:W3CDTF">2026-01-09T07:43:58Z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7B3A18FAF7F442F98208DAD0B846E770</vt:lpwstr>
  </property>
</Properties>
</file>