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13325">
      <w:pPr>
        <w:snapToGrid/>
        <w:spacing w:line="480" w:lineRule="exact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 w14:paraId="65EF5B9F">
      <w:pPr>
        <w:snapToGrid w:val="0"/>
        <w:jc w:val="center"/>
        <w:rPr>
          <w:rFonts w:hint="eastAsia" w:ascii="仿宋_GB2312" w:hAnsi="仿宋_GB2312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娱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乐场所实地检查表</w:t>
      </w:r>
    </w:p>
    <w:p w14:paraId="0601F0E3"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时   分至   时   分       所属镇（街）： 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3260"/>
        <w:gridCol w:w="1987"/>
        <w:gridCol w:w="1412"/>
      </w:tblGrid>
      <w:tr w14:paraId="04652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8ABF3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申请人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D286B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21A9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0051B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设立地点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0381E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984A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EAF5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C297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（□歌舞  □游艺）娱乐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90F3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54750"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 w14:paraId="64A74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0B415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87AD0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72D72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E66B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8479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745A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83D71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  <w:p w14:paraId="47512FD9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</w:tc>
      </w:tr>
      <w:tr w14:paraId="4B09E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A040F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 w14:paraId="46F8C0DE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 w14:paraId="1A73B8C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 w14:paraId="4A0DB2A9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 w14:paraId="7792E2D6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 w14:paraId="6DD50F0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EF3C87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 w14:paraId="02C1617E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 w14:paraId="05681FEE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3.（□是□否）符合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 w14:paraId="4106E588"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</w:t>
            </w:r>
            <w:ins w:id="0" w:author="李儒福" w:date="2026-01-09T15:13:23Z">
              <w:r>
                <w:rPr>
                  <w:rFonts w:hint="eastAsia" w:ascii="仿宋_GB2312" w:hAnsi="仿宋_GB2312" w:eastAsia="仿宋_GB2312" w:cs="仿宋_GB2312"/>
                  <w:color w:val="auto"/>
                  <w:sz w:val="24"/>
                  <w:szCs w:val="24"/>
                  <w:lang w:eastAsia="zh-CN"/>
                </w:rPr>
                <w:t>米</w:t>
              </w:r>
            </w:ins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</w:p>
          <w:p w14:paraId="3FE6C802"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</w:t>
            </w:r>
            <w:ins w:id="1" w:author="李儒福" w:date="2026-01-09T15:13:28Z">
              <w:r>
                <w:rPr>
                  <w:rFonts w:hint="eastAsia" w:ascii="仿宋_GB2312" w:hAnsi="仿宋_GB2312" w:eastAsia="仿宋_GB2312" w:cs="仿宋_GB2312"/>
                  <w:color w:val="auto"/>
                  <w:sz w:val="24"/>
                  <w:szCs w:val="24"/>
                  <w:lang w:eastAsia="zh-CN"/>
                </w:rPr>
                <w:t>米</w:t>
              </w:r>
            </w:ins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  <w:bookmarkStart w:id="0" w:name="_GoBack"/>
            <w:bookmarkEnd w:id="0"/>
          </w:p>
          <w:p w14:paraId="347E13D3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 w14:paraId="680E29EC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 w14:paraId="59A332C8"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 w14:paraId="2DA18A6B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 w14:paraId="4E9B8479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</w:tc>
      </w:tr>
      <w:tr w14:paraId="5CE47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7174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 w14:paraId="241E42F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 w14:paraId="12884CBC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 w14:paraId="1DDC6A86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856EED"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683FFC40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）符合娱乐场所设立条件要求。</w:t>
            </w:r>
          </w:p>
          <w:p w14:paraId="45DC8438"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62FF0CA0"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 w14:paraId="717B430B"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 w14:paraId="116C89E4">
      <w:pPr>
        <w:spacing w:beforeLines="0" w:afterLines="0" w:line="3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 w14:paraId="54FDA0A1"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 w14:paraId="69EE16BB"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 w14:paraId="52DE888D"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）（此项由申请人现场提交，检查人员当场核实）</w:t>
      </w:r>
    </w:p>
    <w:sectPr>
      <w:pgSz w:w="11906" w:h="16838"/>
      <w:pgMar w:top="820" w:right="1706" w:bottom="25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儒福">
    <w15:presenceInfo w15:providerId="None" w15:userId="李儒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51006"/>
    <w:rsid w:val="03E35258"/>
    <w:rsid w:val="04644FE9"/>
    <w:rsid w:val="050F513E"/>
    <w:rsid w:val="05E358D8"/>
    <w:rsid w:val="07C42860"/>
    <w:rsid w:val="07D35710"/>
    <w:rsid w:val="0A0F3D6A"/>
    <w:rsid w:val="0D2F017E"/>
    <w:rsid w:val="147251D4"/>
    <w:rsid w:val="1BC701D9"/>
    <w:rsid w:val="20052DF1"/>
    <w:rsid w:val="21B41F02"/>
    <w:rsid w:val="22D85778"/>
    <w:rsid w:val="237150A9"/>
    <w:rsid w:val="24DC6004"/>
    <w:rsid w:val="25430A09"/>
    <w:rsid w:val="28D1538C"/>
    <w:rsid w:val="31260FBC"/>
    <w:rsid w:val="325A245A"/>
    <w:rsid w:val="34493798"/>
    <w:rsid w:val="35106B74"/>
    <w:rsid w:val="378E0C10"/>
    <w:rsid w:val="39B47381"/>
    <w:rsid w:val="3A3E66EB"/>
    <w:rsid w:val="3D77414F"/>
    <w:rsid w:val="3EBC1F71"/>
    <w:rsid w:val="40B575F0"/>
    <w:rsid w:val="43443A39"/>
    <w:rsid w:val="447C47BE"/>
    <w:rsid w:val="46E27099"/>
    <w:rsid w:val="476B7758"/>
    <w:rsid w:val="4910766F"/>
    <w:rsid w:val="4AF2475D"/>
    <w:rsid w:val="4B646668"/>
    <w:rsid w:val="4E216BB3"/>
    <w:rsid w:val="4FF347C0"/>
    <w:rsid w:val="519B0CF6"/>
    <w:rsid w:val="52537915"/>
    <w:rsid w:val="5260175A"/>
    <w:rsid w:val="541069EF"/>
    <w:rsid w:val="59351006"/>
    <w:rsid w:val="59C66E4D"/>
    <w:rsid w:val="5A392604"/>
    <w:rsid w:val="5C0D43D3"/>
    <w:rsid w:val="5DA452A8"/>
    <w:rsid w:val="62FE3778"/>
    <w:rsid w:val="638A3259"/>
    <w:rsid w:val="642F6F60"/>
    <w:rsid w:val="64AB7A41"/>
    <w:rsid w:val="662F2C24"/>
    <w:rsid w:val="665440EC"/>
    <w:rsid w:val="67AF71E0"/>
    <w:rsid w:val="6832382E"/>
    <w:rsid w:val="70B342C0"/>
    <w:rsid w:val="74846865"/>
    <w:rsid w:val="77D8534C"/>
    <w:rsid w:val="784347D5"/>
    <w:rsid w:val="79081C66"/>
    <w:rsid w:val="7C8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2020-05-22T03:02:00Z</dcterms:created>
  <dc:creator>Administrator</dc:creator>
  <cp:lastModifiedBy>李儒福</cp:lastModifiedBy>
  <dcterms:modified xsi:type="dcterms:W3CDTF">2026-01-09T07:13:33Z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592C197D820F4EF69A55E190B6AEACE8</vt:lpwstr>
  </property>
</Properties>
</file>