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494" w:rsidRDefault="00B72494" w:rsidP="00B72494">
      <w:pPr>
        <w:jc w:val="center"/>
        <w:rPr>
          <w:rFonts w:ascii="宋体" w:hAnsi="宋体" w:cs="宋体"/>
          <w:sz w:val="44"/>
          <w:szCs w:val="44"/>
        </w:rPr>
      </w:pPr>
    </w:p>
    <w:p w:rsidR="00B72494" w:rsidRDefault="00B72494" w:rsidP="00B72494">
      <w:pPr>
        <w:jc w:val="center"/>
        <w:rPr>
          <w:rFonts w:ascii="宋体" w:hAnsi="宋体" w:cs="宋体"/>
          <w:sz w:val="44"/>
          <w:szCs w:val="44"/>
        </w:rPr>
      </w:pPr>
    </w:p>
    <w:p w:rsidR="00B72494" w:rsidRDefault="00B72494" w:rsidP="00B72494">
      <w:pPr>
        <w:jc w:val="center"/>
        <w:rPr>
          <w:rFonts w:ascii="宋体" w:hAnsi="宋体" w:cs="宋体"/>
          <w:sz w:val="44"/>
          <w:szCs w:val="44"/>
        </w:rPr>
      </w:pPr>
    </w:p>
    <w:p w:rsidR="00B72494" w:rsidRDefault="00B72494" w:rsidP="00B72494">
      <w:pPr>
        <w:jc w:val="center"/>
        <w:rPr>
          <w:rFonts w:ascii="宋体" w:hAnsi="宋体" w:cs="宋体"/>
          <w:b/>
          <w:sz w:val="44"/>
          <w:szCs w:val="44"/>
        </w:rPr>
      </w:pPr>
      <w:r>
        <w:rPr>
          <w:rFonts w:ascii="宋体" w:hAnsi="宋体" w:cs="宋体" w:hint="eastAsia"/>
          <w:b/>
          <w:sz w:val="44"/>
          <w:szCs w:val="44"/>
        </w:rPr>
        <w:t>2022年度</w:t>
      </w:r>
      <w:bookmarkStart w:id="0" w:name="PO_title"/>
      <w:r>
        <w:rPr>
          <w:rFonts w:ascii="宋体" w:hAnsi="宋体" w:cs="宋体" w:hint="eastAsia"/>
          <w:b/>
          <w:sz w:val="44"/>
          <w:szCs w:val="44"/>
        </w:rPr>
        <w:t>中山市民众街道社区卫生服务中心</w:t>
      </w:r>
      <w:r>
        <w:rPr>
          <w:rFonts w:ascii="宋体" w:hAnsi="宋体" w:cs="宋体" w:hint="eastAsia"/>
          <w:b/>
          <w:sz w:val="11"/>
          <w:szCs w:val="11"/>
        </w:rPr>
        <w:t xml:space="preserve"> </w:t>
      </w:r>
      <w:bookmarkEnd w:id="0"/>
      <w:r>
        <w:rPr>
          <w:rFonts w:ascii="宋体" w:hAnsi="宋体" w:cs="宋体" w:hint="eastAsia"/>
          <w:b/>
          <w:sz w:val="44"/>
          <w:szCs w:val="44"/>
        </w:rPr>
        <w:t>部门决算</w:t>
      </w:r>
    </w:p>
    <w:p w:rsidR="00B72494" w:rsidRDefault="00B72494" w:rsidP="00B72494">
      <w:pPr>
        <w:ind w:left="420"/>
        <w:jc w:val="center"/>
        <w:rPr>
          <w:rFonts w:ascii="宋体" w:hAnsi="宋体" w:cs="宋体"/>
          <w:b/>
          <w:sz w:val="44"/>
          <w:szCs w:val="44"/>
        </w:rPr>
      </w:pPr>
      <w:r>
        <w:rPr>
          <w:rFonts w:ascii="宋体" w:hAnsi="宋体" w:cs="宋体" w:hint="eastAsia"/>
          <w:sz w:val="44"/>
          <w:szCs w:val="44"/>
        </w:rPr>
        <w:br w:type="page"/>
      </w:r>
      <w:r>
        <w:rPr>
          <w:rFonts w:ascii="宋体" w:hAnsi="宋体" w:cs="宋体" w:hint="eastAsia"/>
          <w:b/>
          <w:sz w:val="44"/>
          <w:szCs w:val="44"/>
        </w:rPr>
        <w:lastRenderedPageBreak/>
        <w:t>目       录</w:t>
      </w:r>
    </w:p>
    <w:p w:rsidR="00B72494" w:rsidRDefault="00B72494" w:rsidP="00B72494">
      <w:pPr>
        <w:jc w:val="center"/>
        <w:rPr>
          <w:rFonts w:ascii="宋体" w:hAnsi="宋体" w:cs="宋体"/>
          <w:sz w:val="32"/>
          <w:szCs w:val="32"/>
        </w:rPr>
      </w:pPr>
    </w:p>
    <w:p w:rsidR="00B72494" w:rsidRDefault="00B72494" w:rsidP="00B72494">
      <w:pPr>
        <w:spacing w:line="288" w:lineRule="auto"/>
        <w:ind w:firstLineChars="200" w:firstLine="723"/>
        <w:jc w:val="left"/>
        <w:outlineLvl w:val="0"/>
        <w:rPr>
          <w:rFonts w:ascii="宋体" w:hAnsi="宋体" w:cs="宋体"/>
          <w:b/>
          <w:sz w:val="36"/>
          <w:szCs w:val="36"/>
        </w:rPr>
      </w:pPr>
      <w:r>
        <w:rPr>
          <w:rFonts w:ascii="宋体" w:hAnsi="宋体" w:cs="宋体" w:hint="eastAsia"/>
          <w:b/>
          <w:sz w:val="36"/>
          <w:szCs w:val="36"/>
        </w:rPr>
        <w:t>第一部分：</w:t>
      </w:r>
      <w:bookmarkStart w:id="1" w:name="PO_dirDivName1"/>
      <w:r>
        <w:rPr>
          <w:rFonts w:ascii="宋体" w:hAnsi="宋体" w:cs="宋体" w:hint="eastAsia"/>
          <w:b/>
          <w:sz w:val="36"/>
          <w:szCs w:val="36"/>
        </w:rPr>
        <w:t>中山市民众街道社区卫生服务中心</w:t>
      </w:r>
      <w:r>
        <w:rPr>
          <w:rFonts w:ascii="宋体" w:hAnsi="宋体" w:cs="宋体" w:hint="eastAsia"/>
          <w:b/>
          <w:sz w:val="11"/>
          <w:szCs w:val="11"/>
        </w:rPr>
        <w:t xml:space="preserve"> </w:t>
      </w:r>
      <w:bookmarkEnd w:id="1"/>
      <w:r>
        <w:rPr>
          <w:rFonts w:ascii="宋体" w:hAnsi="宋体" w:cs="宋体" w:hint="eastAsia"/>
          <w:b/>
          <w:sz w:val="36"/>
          <w:szCs w:val="36"/>
        </w:rPr>
        <w:t>概况</w:t>
      </w:r>
    </w:p>
    <w:p w:rsidR="00B72494" w:rsidRDefault="00B72494" w:rsidP="00B72494">
      <w:pPr>
        <w:spacing w:line="288" w:lineRule="auto"/>
        <w:ind w:firstLineChars="200" w:firstLine="640"/>
        <w:jc w:val="left"/>
        <w:rPr>
          <w:rFonts w:ascii="宋体" w:hAnsi="宋体" w:cs="宋体"/>
          <w:sz w:val="32"/>
          <w:szCs w:val="32"/>
        </w:rPr>
      </w:pPr>
      <w:r>
        <w:rPr>
          <w:rFonts w:ascii="宋体" w:hAnsi="宋体" w:cs="宋体" w:hint="eastAsia"/>
          <w:sz w:val="32"/>
          <w:szCs w:val="32"/>
        </w:rPr>
        <w:t>一、</w:t>
      </w:r>
      <w:bookmarkStart w:id="2" w:name="PO_part1DivName2"/>
      <w:r>
        <w:rPr>
          <w:rFonts w:ascii="宋体" w:hAnsi="宋体" w:cs="宋体" w:hint="eastAsia"/>
          <w:sz w:val="32"/>
          <w:szCs w:val="32"/>
        </w:rPr>
        <w:t>部门（单位）</w:t>
      </w:r>
      <w:r>
        <w:rPr>
          <w:rFonts w:ascii="宋体" w:hAnsi="宋体" w:cs="宋体" w:hint="eastAsia"/>
          <w:sz w:val="11"/>
          <w:szCs w:val="11"/>
        </w:rPr>
        <w:t xml:space="preserve"> </w:t>
      </w:r>
      <w:bookmarkEnd w:id="2"/>
      <w:r>
        <w:rPr>
          <w:rFonts w:ascii="宋体" w:hAnsi="宋体" w:cs="宋体" w:hint="eastAsia"/>
          <w:sz w:val="32"/>
          <w:szCs w:val="32"/>
        </w:rPr>
        <w:t>主要职责</w:t>
      </w:r>
    </w:p>
    <w:p w:rsidR="00B72494" w:rsidRDefault="00B72494" w:rsidP="00B72494">
      <w:pPr>
        <w:spacing w:line="288" w:lineRule="auto"/>
        <w:ind w:firstLineChars="200" w:firstLine="640"/>
        <w:jc w:val="left"/>
        <w:rPr>
          <w:rFonts w:ascii="宋体" w:hAnsi="宋体" w:cs="宋体"/>
          <w:sz w:val="32"/>
          <w:szCs w:val="32"/>
        </w:rPr>
      </w:pPr>
      <w:r>
        <w:rPr>
          <w:rFonts w:ascii="宋体" w:hAnsi="宋体" w:cs="宋体" w:hint="eastAsia"/>
          <w:sz w:val="32"/>
          <w:szCs w:val="32"/>
        </w:rPr>
        <w:t>二、</w:t>
      </w:r>
      <w:bookmarkStart w:id="3" w:name="PO_part1DivName3"/>
      <w:r>
        <w:rPr>
          <w:rFonts w:ascii="宋体" w:hAnsi="宋体" w:cs="宋体" w:hint="eastAsia"/>
          <w:sz w:val="32"/>
          <w:szCs w:val="32"/>
        </w:rPr>
        <w:t>部门（单位）</w:t>
      </w:r>
      <w:r>
        <w:rPr>
          <w:rFonts w:ascii="宋体" w:hAnsi="宋体" w:cs="宋体" w:hint="eastAsia"/>
          <w:sz w:val="11"/>
          <w:szCs w:val="11"/>
        </w:rPr>
        <w:t xml:space="preserve"> </w:t>
      </w:r>
      <w:bookmarkEnd w:id="3"/>
      <w:r>
        <w:rPr>
          <w:rFonts w:ascii="宋体" w:hAnsi="宋体" w:cs="宋体" w:hint="eastAsia"/>
          <w:sz w:val="32"/>
          <w:szCs w:val="32"/>
        </w:rPr>
        <w:t>机构设置</w:t>
      </w:r>
    </w:p>
    <w:p w:rsidR="00B72494" w:rsidRDefault="00B72494" w:rsidP="00B72494">
      <w:pPr>
        <w:spacing w:line="288" w:lineRule="auto"/>
        <w:ind w:firstLineChars="200" w:firstLine="640"/>
        <w:jc w:val="left"/>
        <w:rPr>
          <w:rFonts w:ascii="宋体" w:hAnsi="宋体" w:cs="宋体"/>
          <w:sz w:val="32"/>
          <w:szCs w:val="32"/>
        </w:rPr>
      </w:pPr>
      <w:r>
        <w:rPr>
          <w:rFonts w:ascii="宋体" w:hAnsi="宋体" w:cs="宋体" w:hint="eastAsia"/>
          <w:sz w:val="32"/>
          <w:szCs w:val="32"/>
        </w:rPr>
        <w:t>三、部门决算单位构成</w:t>
      </w:r>
    </w:p>
    <w:p w:rsidR="00B72494" w:rsidRDefault="00B72494" w:rsidP="00B72494">
      <w:pPr>
        <w:spacing w:line="288" w:lineRule="auto"/>
        <w:ind w:firstLineChars="200" w:firstLine="723"/>
        <w:jc w:val="left"/>
        <w:outlineLvl w:val="0"/>
        <w:rPr>
          <w:rFonts w:ascii="宋体" w:hAnsi="宋体" w:cs="宋体"/>
          <w:b/>
          <w:sz w:val="36"/>
          <w:szCs w:val="36"/>
        </w:rPr>
      </w:pPr>
      <w:r>
        <w:rPr>
          <w:rFonts w:ascii="宋体" w:hAnsi="宋体" w:cs="宋体" w:hint="eastAsia"/>
          <w:b/>
          <w:sz w:val="36"/>
          <w:szCs w:val="36"/>
        </w:rPr>
        <w:t>第二部分：</w:t>
      </w:r>
      <w:bookmarkStart w:id="4" w:name="PO_dirDivNameYear1"/>
      <w:r w:rsidRPr="00995EA2">
        <w:rPr>
          <w:rFonts w:ascii="宋体" w:hAnsi="宋体" w:cs="宋体" w:hint="eastAsia"/>
          <w:b/>
          <w:color w:val="000000"/>
          <w:sz w:val="36"/>
          <w:szCs w:val="36"/>
        </w:rPr>
        <w:t>中山市民众街道社区卫生服务中心202</w:t>
      </w:r>
      <w:r>
        <w:rPr>
          <w:rFonts w:ascii="宋体" w:hAnsi="宋体" w:cs="宋体" w:hint="eastAsia"/>
          <w:b/>
          <w:color w:val="000000"/>
          <w:sz w:val="36"/>
          <w:szCs w:val="36"/>
        </w:rPr>
        <w:t>2</w:t>
      </w:r>
      <w:r>
        <w:rPr>
          <w:rFonts w:ascii="宋体" w:hAnsi="宋体" w:cs="宋体" w:hint="eastAsia"/>
          <w:b/>
          <w:sz w:val="11"/>
          <w:szCs w:val="11"/>
        </w:rPr>
        <w:t xml:space="preserve"> </w:t>
      </w:r>
      <w:bookmarkEnd w:id="4"/>
      <w:r>
        <w:rPr>
          <w:rFonts w:ascii="宋体" w:hAnsi="宋体" w:cs="宋体" w:hint="eastAsia"/>
          <w:b/>
          <w:sz w:val="36"/>
          <w:szCs w:val="36"/>
        </w:rPr>
        <w:t>年度部门决算表</w:t>
      </w:r>
    </w:p>
    <w:p w:rsidR="00B72494" w:rsidRDefault="00B72494" w:rsidP="00B72494">
      <w:pPr>
        <w:spacing w:line="288" w:lineRule="auto"/>
        <w:ind w:firstLineChars="200" w:firstLine="640"/>
        <w:jc w:val="left"/>
        <w:rPr>
          <w:rFonts w:ascii="宋体" w:hAnsi="宋体" w:cs="宋体"/>
          <w:b/>
          <w:sz w:val="32"/>
          <w:szCs w:val="32"/>
        </w:rPr>
      </w:pPr>
      <w:r>
        <w:rPr>
          <w:rFonts w:ascii="宋体" w:hAnsi="宋体" w:cs="宋体" w:hint="eastAsia"/>
          <w:sz w:val="32"/>
          <w:szCs w:val="32"/>
        </w:rPr>
        <w:t>一、</w:t>
      </w:r>
      <w:r>
        <w:rPr>
          <w:rFonts w:ascii="宋体" w:hAnsi="宋体" w:cs="宋体" w:hint="eastAsia"/>
          <w:kern w:val="0"/>
          <w:sz w:val="32"/>
          <w:szCs w:val="32"/>
        </w:rPr>
        <w:t>收入支出决算总表</w:t>
      </w:r>
    </w:p>
    <w:p w:rsidR="00B72494" w:rsidRDefault="00B72494" w:rsidP="00B72494">
      <w:pPr>
        <w:spacing w:line="288" w:lineRule="auto"/>
        <w:ind w:firstLineChars="200" w:firstLine="640"/>
        <w:jc w:val="left"/>
        <w:outlineLvl w:val="0"/>
        <w:rPr>
          <w:rFonts w:ascii="宋体" w:hAnsi="宋体" w:cs="宋体"/>
          <w:kern w:val="0"/>
          <w:sz w:val="32"/>
          <w:szCs w:val="32"/>
        </w:rPr>
      </w:pPr>
      <w:r>
        <w:rPr>
          <w:rFonts w:ascii="宋体" w:hAnsi="宋体" w:cs="宋体" w:hint="eastAsia"/>
          <w:sz w:val="32"/>
          <w:szCs w:val="32"/>
        </w:rPr>
        <w:t>二、</w:t>
      </w:r>
      <w:r>
        <w:rPr>
          <w:rFonts w:ascii="宋体" w:hAnsi="宋体" w:cs="宋体" w:hint="eastAsia"/>
          <w:kern w:val="0"/>
          <w:sz w:val="32"/>
          <w:szCs w:val="32"/>
        </w:rPr>
        <w:t>收入决算表</w:t>
      </w:r>
    </w:p>
    <w:p w:rsidR="00B72494" w:rsidRDefault="00B72494" w:rsidP="00B72494">
      <w:pPr>
        <w:spacing w:line="288" w:lineRule="auto"/>
        <w:ind w:firstLineChars="200" w:firstLine="640"/>
        <w:jc w:val="left"/>
        <w:outlineLvl w:val="0"/>
        <w:rPr>
          <w:rFonts w:ascii="宋体" w:hAnsi="宋体" w:cs="宋体"/>
          <w:kern w:val="0"/>
          <w:sz w:val="32"/>
          <w:szCs w:val="32"/>
        </w:rPr>
      </w:pPr>
      <w:r>
        <w:rPr>
          <w:rFonts w:ascii="宋体" w:hAnsi="宋体" w:cs="宋体" w:hint="eastAsia"/>
          <w:kern w:val="0"/>
          <w:sz w:val="32"/>
          <w:szCs w:val="32"/>
        </w:rPr>
        <w:t>三、支出决算表</w:t>
      </w:r>
    </w:p>
    <w:p w:rsidR="00B72494" w:rsidRDefault="00B72494" w:rsidP="00B72494">
      <w:pPr>
        <w:spacing w:line="288" w:lineRule="auto"/>
        <w:ind w:firstLineChars="200" w:firstLine="640"/>
        <w:jc w:val="left"/>
        <w:outlineLvl w:val="0"/>
        <w:rPr>
          <w:rFonts w:ascii="宋体" w:hAnsi="宋体" w:cs="宋体"/>
          <w:sz w:val="32"/>
          <w:szCs w:val="32"/>
        </w:rPr>
      </w:pPr>
      <w:r>
        <w:rPr>
          <w:rFonts w:ascii="宋体" w:hAnsi="宋体" w:cs="宋体" w:hint="eastAsia"/>
          <w:kern w:val="0"/>
          <w:sz w:val="32"/>
          <w:szCs w:val="32"/>
        </w:rPr>
        <w:t>四、财政拨款收入支出决算总表</w:t>
      </w:r>
    </w:p>
    <w:p w:rsidR="00B72494" w:rsidRDefault="00B72494" w:rsidP="00B72494">
      <w:pPr>
        <w:spacing w:line="288" w:lineRule="auto"/>
        <w:ind w:firstLineChars="200" w:firstLine="640"/>
        <w:jc w:val="left"/>
        <w:outlineLvl w:val="0"/>
        <w:rPr>
          <w:rFonts w:ascii="宋体" w:hAnsi="宋体" w:cs="宋体"/>
          <w:kern w:val="0"/>
          <w:sz w:val="32"/>
          <w:szCs w:val="32"/>
        </w:rPr>
      </w:pPr>
      <w:r>
        <w:rPr>
          <w:rFonts w:ascii="宋体" w:hAnsi="宋体" w:cs="宋体" w:hint="eastAsia"/>
          <w:kern w:val="0"/>
          <w:sz w:val="32"/>
          <w:szCs w:val="32"/>
        </w:rPr>
        <w:t>五、一般公共预算财政拨款支出决算表</w:t>
      </w:r>
    </w:p>
    <w:p w:rsidR="00B72494" w:rsidRDefault="00B72494" w:rsidP="00B72494">
      <w:pPr>
        <w:spacing w:line="288" w:lineRule="auto"/>
        <w:ind w:firstLineChars="200" w:firstLine="640"/>
        <w:jc w:val="left"/>
        <w:rPr>
          <w:rFonts w:ascii="宋体" w:hAnsi="宋体" w:cs="宋体"/>
          <w:kern w:val="0"/>
          <w:sz w:val="32"/>
          <w:szCs w:val="32"/>
        </w:rPr>
      </w:pPr>
      <w:r>
        <w:rPr>
          <w:rFonts w:ascii="宋体" w:hAnsi="宋体" w:cs="宋体" w:hint="eastAsia"/>
          <w:kern w:val="0"/>
          <w:sz w:val="32"/>
          <w:szCs w:val="32"/>
        </w:rPr>
        <w:t>六、一般公共预算财政拨款基本支出决算明细表</w:t>
      </w:r>
    </w:p>
    <w:p w:rsidR="00B72494" w:rsidRDefault="00B72494" w:rsidP="00B72494">
      <w:pPr>
        <w:spacing w:line="288" w:lineRule="auto"/>
        <w:ind w:firstLineChars="200" w:firstLine="640"/>
        <w:jc w:val="left"/>
        <w:outlineLvl w:val="0"/>
        <w:rPr>
          <w:rFonts w:ascii="宋体" w:hAnsi="宋体" w:cs="宋体"/>
          <w:kern w:val="0"/>
          <w:sz w:val="32"/>
          <w:szCs w:val="32"/>
        </w:rPr>
      </w:pPr>
      <w:r>
        <w:rPr>
          <w:rFonts w:ascii="宋体" w:hAnsi="宋体" w:cs="宋体" w:hint="eastAsia"/>
          <w:kern w:val="0"/>
          <w:sz w:val="32"/>
          <w:szCs w:val="32"/>
        </w:rPr>
        <w:t>七、政府性基金预算财政拨款收入支出决算表</w:t>
      </w:r>
    </w:p>
    <w:p w:rsidR="00B72494" w:rsidRDefault="00B72494" w:rsidP="00B72494">
      <w:pPr>
        <w:spacing w:line="288" w:lineRule="auto"/>
        <w:ind w:firstLineChars="200" w:firstLine="640"/>
        <w:jc w:val="left"/>
        <w:outlineLvl w:val="0"/>
        <w:rPr>
          <w:rFonts w:ascii="宋体" w:hAnsi="宋体" w:cs="宋体"/>
          <w:kern w:val="0"/>
          <w:sz w:val="32"/>
          <w:szCs w:val="32"/>
        </w:rPr>
      </w:pPr>
      <w:r>
        <w:rPr>
          <w:rFonts w:ascii="宋体" w:hAnsi="宋体" w:cs="宋体" w:hint="eastAsia"/>
          <w:kern w:val="0"/>
          <w:sz w:val="32"/>
          <w:szCs w:val="32"/>
        </w:rPr>
        <w:t>八、国有资本经营预算财政拨款支出决算表</w:t>
      </w:r>
    </w:p>
    <w:p w:rsidR="00B72494" w:rsidRDefault="00B72494" w:rsidP="00B72494">
      <w:pPr>
        <w:spacing w:line="288" w:lineRule="auto"/>
        <w:ind w:firstLineChars="200" w:firstLine="640"/>
        <w:jc w:val="left"/>
        <w:outlineLvl w:val="0"/>
        <w:rPr>
          <w:rFonts w:ascii="宋体" w:hAnsi="宋体" w:cs="宋体"/>
          <w:kern w:val="0"/>
          <w:sz w:val="32"/>
          <w:szCs w:val="32"/>
        </w:rPr>
      </w:pPr>
      <w:r>
        <w:rPr>
          <w:rFonts w:ascii="宋体" w:hAnsi="宋体" w:cs="宋体" w:hint="eastAsia"/>
          <w:kern w:val="0"/>
          <w:sz w:val="32"/>
          <w:szCs w:val="32"/>
        </w:rPr>
        <w:t>九、财政拨款“三公”经费支出决算表</w:t>
      </w:r>
      <w:bookmarkStart w:id="5" w:name="PO_part1DivName4"/>
    </w:p>
    <w:p w:rsidR="00B72494" w:rsidRDefault="00B72494" w:rsidP="00B72494">
      <w:pPr>
        <w:spacing w:line="288" w:lineRule="auto"/>
        <w:ind w:firstLineChars="200" w:firstLine="640"/>
        <w:jc w:val="left"/>
        <w:rPr>
          <w:rFonts w:ascii="宋体" w:eastAsia="黑体" w:hAnsi="宋体" w:cs="宋体"/>
          <w:kern w:val="0"/>
          <w:sz w:val="32"/>
          <w:szCs w:val="32"/>
        </w:rPr>
      </w:pPr>
      <w:r>
        <w:rPr>
          <w:rFonts w:ascii="黑体" w:eastAsia="黑体" w:hAnsi="黑体" w:cs="仿宋_GB2312" w:hint="eastAsia"/>
          <w:sz w:val="32"/>
          <w:szCs w:val="32"/>
        </w:rPr>
        <w:t xml:space="preserve"> </w:t>
      </w:r>
      <w:bookmarkEnd w:id="5"/>
    </w:p>
    <w:p w:rsidR="00B72494" w:rsidRDefault="00B72494" w:rsidP="00B72494">
      <w:pPr>
        <w:spacing w:line="288" w:lineRule="auto"/>
        <w:ind w:firstLineChars="200" w:firstLine="723"/>
        <w:jc w:val="left"/>
        <w:outlineLvl w:val="0"/>
        <w:rPr>
          <w:rFonts w:ascii="宋体" w:hAnsi="宋体" w:cs="宋体"/>
          <w:b/>
          <w:sz w:val="32"/>
          <w:szCs w:val="32"/>
        </w:rPr>
      </w:pPr>
      <w:r>
        <w:rPr>
          <w:rFonts w:ascii="宋体" w:hAnsi="宋体" w:cs="宋体" w:hint="eastAsia"/>
          <w:b/>
          <w:sz w:val="36"/>
          <w:szCs w:val="36"/>
        </w:rPr>
        <w:t>第三部分：</w:t>
      </w:r>
      <w:bookmarkStart w:id="6" w:name="PO_dirDivNameYear2"/>
      <w:r w:rsidRPr="00995EA2">
        <w:rPr>
          <w:rFonts w:ascii="宋体" w:hAnsi="宋体" w:cs="宋体" w:hint="eastAsia"/>
          <w:b/>
          <w:color w:val="000000"/>
          <w:sz w:val="36"/>
          <w:szCs w:val="36"/>
        </w:rPr>
        <w:t>中山市民众街道社区卫生服务中心202</w:t>
      </w:r>
      <w:r>
        <w:rPr>
          <w:rFonts w:ascii="宋体" w:hAnsi="宋体" w:cs="宋体" w:hint="eastAsia"/>
          <w:b/>
          <w:color w:val="000000"/>
          <w:sz w:val="36"/>
          <w:szCs w:val="36"/>
        </w:rPr>
        <w:t>2</w:t>
      </w:r>
      <w:r>
        <w:rPr>
          <w:rFonts w:ascii="宋体" w:hAnsi="宋体" w:cs="宋体" w:hint="eastAsia"/>
          <w:b/>
          <w:sz w:val="11"/>
          <w:szCs w:val="11"/>
        </w:rPr>
        <w:t xml:space="preserve"> </w:t>
      </w:r>
      <w:bookmarkEnd w:id="6"/>
      <w:r>
        <w:rPr>
          <w:rFonts w:ascii="宋体" w:hAnsi="宋体" w:cs="宋体" w:hint="eastAsia"/>
          <w:b/>
          <w:sz w:val="36"/>
          <w:szCs w:val="36"/>
        </w:rPr>
        <w:t>年度部门决算情况说明</w:t>
      </w:r>
    </w:p>
    <w:p w:rsidR="00B72494" w:rsidRDefault="00B72494" w:rsidP="00B72494">
      <w:pPr>
        <w:spacing w:line="288" w:lineRule="auto"/>
        <w:ind w:firstLineChars="200" w:firstLine="723"/>
        <w:jc w:val="left"/>
        <w:rPr>
          <w:rFonts w:ascii="宋体" w:hAnsi="宋体" w:cs="宋体"/>
          <w:b/>
          <w:sz w:val="36"/>
          <w:szCs w:val="36"/>
        </w:rPr>
      </w:pPr>
      <w:r>
        <w:rPr>
          <w:rFonts w:ascii="宋体" w:hAnsi="宋体" w:cs="宋体" w:hint="eastAsia"/>
          <w:b/>
          <w:sz w:val="36"/>
          <w:szCs w:val="36"/>
        </w:rPr>
        <w:t>第四部分：名词解释</w:t>
      </w:r>
      <w:bookmarkStart w:id="7" w:name="PO_part1DivName5"/>
    </w:p>
    <w:p w:rsidR="00B72494" w:rsidRDefault="00B72494" w:rsidP="00B72494">
      <w:pPr>
        <w:spacing w:line="288" w:lineRule="auto"/>
        <w:ind w:firstLineChars="200" w:firstLine="640"/>
        <w:jc w:val="left"/>
        <w:rPr>
          <w:rFonts w:ascii="宋体" w:eastAsia="黑体" w:hAnsi="宋体" w:cs="宋体"/>
          <w:b/>
          <w:sz w:val="36"/>
          <w:szCs w:val="36"/>
        </w:rPr>
      </w:pPr>
      <w:r>
        <w:rPr>
          <w:rFonts w:ascii="黑体" w:eastAsia="黑体" w:hAnsi="黑体" w:cs="仿宋_GB2312" w:hint="eastAsia"/>
          <w:sz w:val="32"/>
          <w:szCs w:val="32"/>
        </w:rPr>
        <w:t xml:space="preserve"> </w:t>
      </w:r>
      <w:bookmarkEnd w:id="7"/>
    </w:p>
    <w:p w:rsidR="00B72494" w:rsidRDefault="00B72494" w:rsidP="00B72494">
      <w:pPr>
        <w:spacing w:line="288" w:lineRule="auto"/>
        <w:jc w:val="left"/>
        <w:rPr>
          <w:rFonts w:ascii="宋体" w:hAnsi="宋体" w:cs="宋体"/>
          <w:b/>
          <w:sz w:val="36"/>
          <w:szCs w:val="36"/>
        </w:rPr>
        <w:sectPr w:rsidR="00B72494">
          <w:footerReference w:type="even" r:id="rId7"/>
          <w:footerReference w:type="default" r:id="rId8"/>
          <w:pgSz w:w="11906" w:h="16838"/>
          <w:pgMar w:top="1440" w:right="1531" w:bottom="1440" w:left="1531" w:header="851" w:footer="992" w:gutter="0"/>
          <w:cols w:space="720"/>
          <w:docGrid w:type="lines" w:linePitch="312"/>
        </w:sectPr>
      </w:pPr>
    </w:p>
    <w:p w:rsidR="00B72494" w:rsidRDefault="00B72494" w:rsidP="00B72494">
      <w:pPr>
        <w:spacing w:line="288" w:lineRule="auto"/>
        <w:jc w:val="center"/>
        <w:rPr>
          <w:rFonts w:ascii="宋体" w:hAnsi="宋体" w:cs="宋体"/>
          <w:b/>
          <w:sz w:val="36"/>
          <w:szCs w:val="36"/>
        </w:rPr>
      </w:pPr>
      <w:r>
        <w:rPr>
          <w:rFonts w:ascii="宋体" w:hAnsi="宋体" w:cs="宋体" w:hint="eastAsia"/>
          <w:b/>
          <w:sz w:val="36"/>
          <w:szCs w:val="36"/>
        </w:rPr>
        <w:lastRenderedPageBreak/>
        <w:t>第一部分：</w:t>
      </w:r>
      <w:bookmarkStart w:id="8" w:name="PO_part1DivName1"/>
      <w:r>
        <w:rPr>
          <w:rFonts w:ascii="宋体" w:hAnsi="宋体" w:cs="宋体" w:hint="eastAsia"/>
          <w:b/>
          <w:sz w:val="36"/>
          <w:szCs w:val="36"/>
        </w:rPr>
        <w:t>中山市民众街道社区卫生服务中心</w:t>
      </w:r>
      <w:r>
        <w:rPr>
          <w:rFonts w:ascii="宋体" w:hAnsi="宋体" w:cs="宋体" w:hint="eastAsia"/>
          <w:b/>
          <w:sz w:val="11"/>
          <w:szCs w:val="11"/>
        </w:rPr>
        <w:t xml:space="preserve"> </w:t>
      </w:r>
      <w:bookmarkEnd w:id="8"/>
      <w:r>
        <w:rPr>
          <w:rFonts w:ascii="宋体" w:hAnsi="宋体" w:cs="宋体" w:hint="eastAsia"/>
          <w:b/>
          <w:sz w:val="36"/>
          <w:szCs w:val="36"/>
        </w:rPr>
        <w:t>概况</w:t>
      </w:r>
    </w:p>
    <w:p w:rsidR="00B72494" w:rsidRDefault="00B72494" w:rsidP="00B72494">
      <w:pPr>
        <w:numPr>
          <w:ilvl w:val="0"/>
          <w:numId w:val="1"/>
        </w:numPr>
        <w:spacing w:line="288" w:lineRule="auto"/>
        <w:ind w:firstLineChars="200" w:firstLine="643"/>
        <w:jc w:val="left"/>
        <w:rPr>
          <w:rFonts w:ascii="宋体" w:hAnsi="宋体" w:cs="宋体"/>
          <w:b/>
          <w:bCs/>
          <w:sz w:val="32"/>
          <w:szCs w:val="32"/>
        </w:rPr>
      </w:pPr>
      <w:bookmarkStart w:id="9" w:name="PO_part1DivName6"/>
      <w:r>
        <w:rPr>
          <w:rFonts w:ascii="宋体" w:hAnsi="宋体" w:cs="宋体" w:hint="eastAsia"/>
          <w:b/>
          <w:bCs/>
          <w:sz w:val="32"/>
          <w:szCs w:val="32"/>
        </w:rPr>
        <w:t>部门（单位）</w:t>
      </w:r>
      <w:r>
        <w:rPr>
          <w:rFonts w:ascii="宋体" w:hAnsi="宋体" w:cs="宋体" w:hint="eastAsia"/>
          <w:b/>
          <w:bCs/>
          <w:sz w:val="11"/>
          <w:szCs w:val="11"/>
        </w:rPr>
        <w:t xml:space="preserve"> </w:t>
      </w:r>
      <w:bookmarkEnd w:id="9"/>
      <w:r>
        <w:rPr>
          <w:rFonts w:ascii="宋体" w:hAnsi="宋体" w:cs="宋体" w:hint="eastAsia"/>
          <w:b/>
          <w:bCs/>
          <w:sz w:val="32"/>
          <w:szCs w:val="32"/>
        </w:rPr>
        <w:t>主要职责</w:t>
      </w:r>
    </w:p>
    <w:p w:rsidR="00B72494" w:rsidRPr="00995EA2" w:rsidRDefault="00B72494" w:rsidP="00B72494">
      <w:pPr>
        <w:widowControl/>
        <w:adjustRightInd w:val="0"/>
        <w:snapToGrid w:val="0"/>
        <w:spacing w:line="600" w:lineRule="exact"/>
        <w:ind w:firstLineChars="200" w:firstLine="640"/>
        <w:jc w:val="left"/>
        <w:rPr>
          <w:rFonts w:ascii="仿宋_GB2312" w:eastAsia="仿宋_GB2312" w:hAnsi="仿宋_GB2312" w:cs="仿宋_GB2312"/>
          <w:color w:val="000000"/>
          <w:sz w:val="32"/>
          <w:szCs w:val="32"/>
        </w:rPr>
      </w:pPr>
      <w:bookmarkStart w:id="10" w:name="PO_part1Responsibilities"/>
      <w:r w:rsidRPr="00995EA2">
        <w:rPr>
          <w:rFonts w:ascii="仿宋_GB2312" w:eastAsia="仿宋_GB2312" w:hAnsi="仿宋_GB2312" w:cs="仿宋_GB2312" w:hint="eastAsia"/>
          <w:color w:val="000000"/>
          <w:sz w:val="32"/>
          <w:szCs w:val="32"/>
        </w:rPr>
        <w:t>中山民众街道社区卫生服务中心为中山市民众街道办事处管理的公益一类事业单位，正股级，承担社区基本公共卫生服务和一般常见病、多发病的基本医疗服务。</w:t>
      </w:r>
    </w:p>
    <w:p w:rsidR="00B72494" w:rsidRPr="00995EA2" w:rsidRDefault="00B72494" w:rsidP="00B72494">
      <w:pPr>
        <w:adjustRightInd w:val="0"/>
        <w:snapToGrid w:val="0"/>
        <w:spacing w:line="600" w:lineRule="exact"/>
        <w:ind w:firstLineChars="200" w:firstLine="643"/>
        <w:rPr>
          <w:rFonts w:ascii="仿宋_GB2312" w:eastAsia="仿宋_GB2312" w:hAnsi="仿宋_GB2312" w:cs="仿宋_GB2312"/>
          <w:b/>
          <w:bCs/>
          <w:color w:val="000000"/>
          <w:sz w:val="32"/>
          <w:szCs w:val="32"/>
        </w:rPr>
      </w:pPr>
      <w:r w:rsidRPr="00995EA2">
        <w:rPr>
          <w:rFonts w:ascii="仿宋_GB2312" w:eastAsia="仿宋_GB2312" w:hAnsi="仿宋_GB2312" w:cs="仿宋_GB2312" w:hint="eastAsia"/>
          <w:b/>
          <w:bCs/>
          <w:color w:val="000000"/>
          <w:sz w:val="32"/>
          <w:szCs w:val="32"/>
        </w:rPr>
        <w:t>（一）基本医疗：</w:t>
      </w:r>
    </w:p>
    <w:p w:rsidR="00B72494" w:rsidRPr="00995EA2" w:rsidRDefault="00B72494" w:rsidP="00B72494">
      <w:pPr>
        <w:adjustRightInd w:val="0"/>
        <w:snapToGrid w:val="0"/>
        <w:spacing w:line="600" w:lineRule="exact"/>
        <w:ind w:firstLineChars="200" w:firstLine="640"/>
        <w:rPr>
          <w:rFonts w:ascii="仿宋_GB2312" w:eastAsia="仿宋_GB2312" w:hAnsi="仿宋_GB2312" w:cs="仿宋_GB2312"/>
          <w:color w:val="000000"/>
          <w:sz w:val="32"/>
          <w:szCs w:val="32"/>
        </w:rPr>
      </w:pPr>
      <w:r w:rsidRPr="00995EA2">
        <w:rPr>
          <w:rFonts w:ascii="仿宋_GB2312" w:eastAsia="仿宋_GB2312" w:hAnsi="仿宋_GB2312" w:cs="仿宋_GB2312" w:hint="eastAsia"/>
          <w:color w:val="000000"/>
          <w:sz w:val="32"/>
          <w:szCs w:val="32"/>
        </w:rPr>
        <w:t>1、社区日常门诊诊疗工作，一般常见病、多发病的诊疗；</w:t>
      </w:r>
    </w:p>
    <w:p w:rsidR="00B72494" w:rsidRPr="00995EA2" w:rsidRDefault="00B72494" w:rsidP="00B72494">
      <w:pPr>
        <w:adjustRightInd w:val="0"/>
        <w:snapToGrid w:val="0"/>
        <w:spacing w:line="600" w:lineRule="exact"/>
        <w:ind w:firstLineChars="200" w:firstLine="640"/>
        <w:rPr>
          <w:rFonts w:ascii="仿宋_GB2312" w:eastAsia="仿宋_GB2312" w:hAnsi="仿宋_GB2312" w:cs="仿宋_GB2312"/>
          <w:color w:val="000000"/>
          <w:sz w:val="32"/>
          <w:szCs w:val="32"/>
        </w:rPr>
      </w:pPr>
      <w:r w:rsidRPr="00995EA2">
        <w:rPr>
          <w:rFonts w:ascii="仿宋_GB2312" w:eastAsia="仿宋_GB2312" w:hAnsi="仿宋_GB2312" w:cs="仿宋_GB2312" w:hint="eastAsia"/>
          <w:color w:val="000000"/>
          <w:sz w:val="32"/>
          <w:szCs w:val="32"/>
        </w:rPr>
        <w:t>2、社区现场应急救护、双向转诊、出诊、敬老院巡诊工作；</w:t>
      </w:r>
    </w:p>
    <w:p w:rsidR="00B72494" w:rsidRPr="00995EA2" w:rsidRDefault="00B72494" w:rsidP="00B72494">
      <w:pPr>
        <w:adjustRightInd w:val="0"/>
        <w:snapToGrid w:val="0"/>
        <w:spacing w:line="600" w:lineRule="exact"/>
        <w:ind w:firstLineChars="200" w:firstLine="640"/>
        <w:rPr>
          <w:rFonts w:ascii="仿宋_GB2312" w:eastAsia="仿宋_GB2312" w:hAnsi="仿宋_GB2312" w:cs="仿宋_GB2312"/>
          <w:color w:val="000000"/>
          <w:sz w:val="32"/>
          <w:szCs w:val="32"/>
        </w:rPr>
      </w:pPr>
      <w:r w:rsidRPr="00995EA2">
        <w:rPr>
          <w:rFonts w:ascii="仿宋_GB2312" w:eastAsia="仿宋_GB2312" w:hAnsi="仿宋_GB2312" w:cs="仿宋_GB2312" w:hint="eastAsia"/>
          <w:color w:val="000000"/>
          <w:sz w:val="32"/>
          <w:szCs w:val="32"/>
        </w:rPr>
        <w:t>3、传染病报告工作；</w:t>
      </w:r>
    </w:p>
    <w:p w:rsidR="00B72494" w:rsidRPr="00995EA2" w:rsidRDefault="00B72494" w:rsidP="00B72494">
      <w:pPr>
        <w:adjustRightInd w:val="0"/>
        <w:snapToGrid w:val="0"/>
        <w:spacing w:line="600" w:lineRule="exact"/>
        <w:ind w:firstLineChars="200" w:firstLine="640"/>
        <w:rPr>
          <w:rFonts w:ascii="仿宋_GB2312" w:eastAsia="仿宋_GB2312" w:hAnsi="仿宋_GB2312" w:cs="仿宋_GB2312"/>
          <w:color w:val="000000"/>
          <w:sz w:val="32"/>
          <w:szCs w:val="32"/>
        </w:rPr>
      </w:pPr>
      <w:r w:rsidRPr="00995EA2">
        <w:rPr>
          <w:rFonts w:ascii="仿宋_GB2312" w:eastAsia="仿宋_GB2312" w:hAnsi="仿宋_GB2312" w:cs="仿宋_GB2312" w:hint="eastAsia"/>
          <w:color w:val="000000"/>
          <w:sz w:val="32"/>
          <w:szCs w:val="32"/>
        </w:rPr>
        <w:t>4、中医药服务、开展中医适宜技术、康复工作；</w:t>
      </w:r>
    </w:p>
    <w:p w:rsidR="00B72494" w:rsidRPr="00995EA2" w:rsidRDefault="00B72494" w:rsidP="00B72494">
      <w:pPr>
        <w:adjustRightInd w:val="0"/>
        <w:snapToGrid w:val="0"/>
        <w:spacing w:line="600" w:lineRule="exact"/>
        <w:ind w:firstLineChars="200" w:firstLine="640"/>
        <w:rPr>
          <w:rFonts w:ascii="仿宋_GB2312" w:eastAsia="仿宋_GB2312" w:hAnsi="仿宋_GB2312" w:cs="仿宋_GB2312"/>
          <w:color w:val="000000"/>
          <w:sz w:val="32"/>
          <w:szCs w:val="32"/>
        </w:rPr>
      </w:pPr>
      <w:r w:rsidRPr="00995EA2">
        <w:rPr>
          <w:rFonts w:ascii="仿宋_GB2312" w:eastAsia="仿宋_GB2312" w:hAnsi="仿宋_GB2312" w:cs="仿宋_GB2312" w:hint="eastAsia"/>
          <w:color w:val="000000"/>
          <w:sz w:val="32"/>
          <w:szCs w:val="32"/>
        </w:rPr>
        <w:t>5、参加业务培训及继续教育学习。</w:t>
      </w:r>
    </w:p>
    <w:p w:rsidR="00B72494" w:rsidRPr="00995EA2" w:rsidRDefault="00B72494" w:rsidP="00B72494">
      <w:pPr>
        <w:adjustRightInd w:val="0"/>
        <w:snapToGrid w:val="0"/>
        <w:spacing w:line="600" w:lineRule="exact"/>
        <w:ind w:firstLine="642"/>
        <w:rPr>
          <w:rFonts w:ascii="仿宋_GB2312" w:eastAsia="仿宋_GB2312" w:hAnsi="仿宋_GB2312" w:cs="仿宋_GB2312"/>
          <w:b/>
          <w:bCs/>
          <w:color w:val="000000"/>
          <w:sz w:val="32"/>
          <w:szCs w:val="32"/>
        </w:rPr>
      </w:pPr>
      <w:r w:rsidRPr="00995EA2">
        <w:rPr>
          <w:rFonts w:ascii="仿宋_GB2312" w:eastAsia="仿宋_GB2312" w:hAnsi="仿宋_GB2312" w:cs="仿宋_GB2312" w:hint="eastAsia"/>
          <w:b/>
          <w:bCs/>
          <w:color w:val="000000"/>
          <w:sz w:val="32"/>
          <w:szCs w:val="32"/>
        </w:rPr>
        <w:t>（二）基本公共卫生服务：</w:t>
      </w:r>
    </w:p>
    <w:p w:rsidR="00B72494" w:rsidRPr="00995EA2" w:rsidRDefault="00B72494" w:rsidP="00B72494">
      <w:pPr>
        <w:adjustRightInd w:val="0"/>
        <w:snapToGrid w:val="0"/>
        <w:spacing w:line="600" w:lineRule="exact"/>
        <w:ind w:firstLineChars="200" w:firstLine="643"/>
        <w:rPr>
          <w:rFonts w:ascii="仿宋_GB2312" w:eastAsia="仿宋_GB2312" w:hAnsi="仿宋_GB2312" w:cs="仿宋_GB2312"/>
          <w:color w:val="000000"/>
          <w:sz w:val="32"/>
          <w:szCs w:val="32"/>
        </w:rPr>
      </w:pPr>
      <w:r w:rsidRPr="00995EA2">
        <w:rPr>
          <w:rFonts w:ascii="仿宋_GB2312" w:eastAsia="仿宋_GB2312" w:hAnsi="仿宋_GB2312" w:cs="仿宋_GB2312" w:hint="eastAsia"/>
          <w:b/>
          <w:bCs/>
          <w:color w:val="000000"/>
          <w:sz w:val="32"/>
          <w:szCs w:val="32"/>
        </w:rPr>
        <w:t>第1大类：</w:t>
      </w:r>
      <w:r w:rsidRPr="00995EA2">
        <w:rPr>
          <w:rFonts w:ascii="仿宋_GB2312" w:eastAsia="仿宋_GB2312" w:hAnsi="仿宋_GB2312" w:cs="仿宋_GB2312" w:hint="eastAsia"/>
          <w:color w:val="000000"/>
          <w:sz w:val="32"/>
          <w:szCs w:val="32"/>
        </w:rPr>
        <w:t>针对全体人群</w:t>
      </w:r>
    </w:p>
    <w:p w:rsidR="00B72494" w:rsidRPr="00995EA2" w:rsidRDefault="00B72494" w:rsidP="00B72494">
      <w:pPr>
        <w:adjustRightInd w:val="0"/>
        <w:snapToGrid w:val="0"/>
        <w:spacing w:line="600" w:lineRule="exact"/>
        <w:ind w:firstLine="642"/>
        <w:rPr>
          <w:rFonts w:ascii="仿宋_GB2312" w:eastAsia="仿宋_GB2312" w:hAnsi="仿宋_GB2312" w:cs="仿宋_GB2312"/>
          <w:color w:val="000000"/>
          <w:sz w:val="32"/>
          <w:szCs w:val="32"/>
        </w:rPr>
      </w:pPr>
      <w:r w:rsidRPr="00995EA2">
        <w:rPr>
          <w:rFonts w:ascii="仿宋_GB2312" w:eastAsia="仿宋_GB2312" w:hAnsi="仿宋_GB2312" w:cs="仿宋_GB2312" w:hint="eastAsia"/>
          <w:color w:val="000000"/>
          <w:sz w:val="32"/>
          <w:szCs w:val="32"/>
        </w:rPr>
        <w:t>1、为城乡居民建立健康档案</w:t>
      </w:r>
    </w:p>
    <w:p w:rsidR="00B72494" w:rsidRPr="00995EA2" w:rsidRDefault="00B72494" w:rsidP="00B72494">
      <w:pPr>
        <w:adjustRightInd w:val="0"/>
        <w:snapToGrid w:val="0"/>
        <w:spacing w:line="600" w:lineRule="exact"/>
        <w:ind w:firstLine="640"/>
        <w:rPr>
          <w:rFonts w:ascii="仿宋_GB2312" w:eastAsia="仿宋_GB2312" w:hAnsi="仿宋_GB2312" w:cs="仿宋_GB2312"/>
          <w:color w:val="000000"/>
          <w:sz w:val="32"/>
          <w:szCs w:val="32"/>
        </w:rPr>
      </w:pPr>
      <w:r w:rsidRPr="00995EA2">
        <w:rPr>
          <w:rFonts w:ascii="仿宋_GB2312" w:eastAsia="仿宋_GB2312" w:hAnsi="仿宋_GB2312" w:cs="仿宋_GB2312" w:hint="eastAsia"/>
          <w:color w:val="000000"/>
          <w:sz w:val="32"/>
          <w:szCs w:val="32"/>
        </w:rPr>
        <w:t>2、健康教育</w:t>
      </w:r>
    </w:p>
    <w:p w:rsidR="00B72494" w:rsidRPr="00995EA2" w:rsidRDefault="00B72494" w:rsidP="00B72494">
      <w:pPr>
        <w:adjustRightInd w:val="0"/>
        <w:snapToGrid w:val="0"/>
        <w:spacing w:line="600" w:lineRule="exact"/>
        <w:ind w:firstLineChars="200" w:firstLine="640"/>
        <w:rPr>
          <w:rFonts w:ascii="仿宋_GB2312" w:eastAsia="仿宋_GB2312" w:hAnsi="仿宋_GB2312" w:cs="仿宋_GB2312"/>
          <w:color w:val="000000"/>
          <w:sz w:val="32"/>
          <w:szCs w:val="32"/>
        </w:rPr>
      </w:pPr>
      <w:r w:rsidRPr="00995EA2">
        <w:rPr>
          <w:rFonts w:ascii="仿宋_GB2312" w:eastAsia="仿宋_GB2312" w:hAnsi="仿宋_GB2312" w:cs="仿宋_GB2312" w:hint="eastAsia"/>
          <w:color w:val="000000"/>
          <w:sz w:val="32"/>
          <w:szCs w:val="32"/>
        </w:rPr>
        <w:t>3、中医药健康管理</w:t>
      </w:r>
    </w:p>
    <w:p w:rsidR="00B72494" w:rsidRPr="00995EA2" w:rsidRDefault="00B72494" w:rsidP="00B72494">
      <w:pPr>
        <w:numPr>
          <w:ins w:id="11" w:author="Administrator" w:date="2021-04-29T10:44:00Z"/>
        </w:numPr>
        <w:adjustRightInd w:val="0"/>
        <w:snapToGrid w:val="0"/>
        <w:spacing w:line="600" w:lineRule="exact"/>
        <w:ind w:firstLineChars="200" w:firstLine="640"/>
        <w:rPr>
          <w:rFonts w:ascii="仿宋_GB2312" w:eastAsia="仿宋_GB2312" w:hAnsi="仿宋_GB2312" w:cs="仿宋_GB2312"/>
          <w:color w:val="000000"/>
          <w:sz w:val="32"/>
          <w:szCs w:val="32"/>
        </w:rPr>
      </w:pPr>
      <w:r w:rsidRPr="00995EA2">
        <w:rPr>
          <w:rFonts w:ascii="仿宋_GB2312" w:eastAsia="仿宋_GB2312" w:hAnsi="仿宋_GB2312" w:cs="仿宋_GB2312" w:hint="eastAsia"/>
          <w:color w:val="000000"/>
          <w:sz w:val="32"/>
          <w:szCs w:val="32"/>
        </w:rPr>
        <w:t>4、免费提供避孕药具</w:t>
      </w:r>
    </w:p>
    <w:p w:rsidR="00B72494" w:rsidRPr="00995EA2" w:rsidRDefault="00B72494" w:rsidP="00B72494">
      <w:pPr>
        <w:numPr>
          <w:ins w:id="12" w:author="Administrator" w:date="2021-04-29T10:44:00Z"/>
        </w:numPr>
        <w:adjustRightInd w:val="0"/>
        <w:snapToGrid w:val="0"/>
        <w:spacing w:line="600" w:lineRule="exact"/>
        <w:ind w:firstLineChars="200" w:firstLine="640"/>
        <w:rPr>
          <w:rFonts w:ascii="仿宋_GB2312" w:eastAsia="仿宋_GB2312" w:hAnsi="仿宋_GB2312" w:cs="仿宋_GB2312"/>
          <w:color w:val="000000"/>
          <w:sz w:val="32"/>
          <w:szCs w:val="32"/>
        </w:rPr>
      </w:pPr>
      <w:r w:rsidRPr="00995EA2">
        <w:rPr>
          <w:rFonts w:ascii="仿宋_GB2312" w:eastAsia="仿宋_GB2312" w:hAnsi="仿宋_GB2312" w:cs="仿宋_GB2312" w:hint="eastAsia"/>
          <w:color w:val="000000"/>
          <w:sz w:val="32"/>
          <w:szCs w:val="32"/>
        </w:rPr>
        <w:t>5、健康素养促进项目管理</w:t>
      </w:r>
    </w:p>
    <w:p w:rsidR="00B72494" w:rsidRPr="00995EA2" w:rsidRDefault="00B72494" w:rsidP="00B72494">
      <w:pPr>
        <w:adjustRightInd w:val="0"/>
        <w:snapToGrid w:val="0"/>
        <w:spacing w:line="600" w:lineRule="exact"/>
        <w:ind w:firstLineChars="200" w:firstLine="643"/>
        <w:rPr>
          <w:rFonts w:ascii="仿宋_GB2312" w:eastAsia="仿宋_GB2312" w:hAnsi="仿宋_GB2312" w:cs="仿宋_GB2312"/>
          <w:color w:val="000000"/>
          <w:sz w:val="32"/>
          <w:szCs w:val="32"/>
        </w:rPr>
      </w:pPr>
      <w:r w:rsidRPr="00995EA2">
        <w:rPr>
          <w:rFonts w:ascii="仿宋_GB2312" w:eastAsia="仿宋_GB2312" w:hAnsi="仿宋_GB2312" w:cs="仿宋_GB2312" w:hint="eastAsia"/>
          <w:b/>
          <w:bCs/>
          <w:color w:val="000000"/>
          <w:sz w:val="32"/>
          <w:szCs w:val="32"/>
        </w:rPr>
        <w:t>第2大类：</w:t>
      </w:r>
      <w:r w:rsidRPr="00995EA2">
        <w:rPr>
          <w:rFonts w:ascii="仿宋_GB2312" w:eastAsia="仿宋_GB2312" w:hAnsi="仿宋_GB2312" w:cs="仿宋_GB2312" w:hint="eastAsia"/>
          <w:color w:val="000000"/>
          <w:sz w:val="32"/>
          <w:szCs w:val="32"/>
        </w:rPr>
        <w:t>针对重点人群</w:t>
      </w:r>
    </w:p>
    <w:p w:rsidR="00B72494" w:rsidRPr="00995EA2" w:rsidRDefault="00B72494" w:rsidP="00B72494">
      <w:pPr>
        <w:adjustRightInd w:val="0"/>
        <w:snapToGrid w:val="0"/>
        <w:spacing w:line="600" w:lineRule="exact"/>
        <w:ind w:firstLineChars="200" w:firstLine="640"/>
        <w:rPr>
          <w:rFonts w:ascii="仿宋_GB2312" w:eastAsia="仿宋_GB2312" w:hAnsi="仿宋_GB2312" w:cs="仿宋_GB2312"/>
          <w:color w:val="000000"/>
          <w:sz w:val="32"/>
          <w:szCs w:val="32"/>
        </w:rPr>
      </w:pPr>
      <w:r w:rsidRPr="00995EA2">
        <w:rPr>
          <w:rFonts w:ascii="仿宋_GB2312" w:eastAsia="仿宋_GB2312" w:hAnsi="仿宋_GB2312" w:cs="仿宋_GB2312" w:hint="eastAsia"/>
          <w:color w:val="000000"/>
          <w:sz w:val="32"/>
          <w:szCs w:val="32"/>
        </w:rPr>
        <w:t>1、儿童健康管理（0-6岁）</w:t>
      </w:r>
    </w:p>
    <w:p w:rsidR="00B72494" w:rsidRPr="00995EA2" w:rsidRDefault="00B72494" w:rsidP="00B72494">
      <w:pPr>
        <w:adjustRightInd w:val="0"/>
        <w:snapToGrid w:val="0"/>
        <w:spacing w:line="600" w:lineRule="exact"/>
        <w:ind w:firstLineChars="200" w:firstLine="640"/>
        <w:rPr>
          <w:rFonts w:ascii="仿宋_GB2312" w:eastAsia="仿宋_GB2312" w:hAnsi="仿宋_GB2312" w:cs="仿宋_GB2312"/>
          <w:color w:val="000000"/>
          <w:sz w:val="32"/>
          <w:szCs w:val="32"/>
        </w:rPr>
      </w:pPr>
      <w:r w:rsidRPr="00995EA2">
        <w:rPr>
          <w:rFonts w:ascii="仿宋_GB2312" w:eastAsia="仿宋_GB2312" w:hAnsi="仿宋_GB2312" w:cs="仿宋_GB2312" w:hint="eastAsia"/>
          <w:color w:val="000000"/>
          <w:sz w:val="32"/>
          <w:szCs w:val="32"/>
        </w:rPr>
        <w:t>2、孕产妇健康管理</w:t>
      </w:r>
    </w:p>
    <w:p w:rsidR="00B72494" w:rsidRPr="00995EA2" w:rsidRDefault="00B72494" w:rsidP="00B72494">
      <w:pPr>
        <w:adjustRightInd w:val="0"/>
        <w:snapToGrid w:val="0"/>
        <w:spacing w:line="600" w:lineRule="exact"/>
        <w:ind w:firstLineChars="200" w:firstLine="640"/>
        <w:rPr>
          <w:rFonts w:ascii="仿宋_GB2312" w:eastAsia="仿宋_GB2312" w:hAnsi="仿宋_GB2312" w:cs="仿宋_GB2312"/>
          <w:color w:val="000000"/>
          <w:sz w:val="32"/>
          <w:szCs w:val="32"/>
        </w:rPr>
      </w:pPr>
      <w:r w:rsidRPr="00995EA2">
        <w:rPr>
          <w:rFonts w:ascii="仿宋_GB2312" w:eastAsia="仿宋_GB2312" w:hAnsi="仿宋_GB2312" w:cs="仿宋_GB2312" w:hint="eastAsia"/>
          <w:color w:val="000000"/>
          <w:sz w:val="32"/>
          <w:szCs w:val="32"/>
        </w:rPr>
        <w:t>3、老年人健康管理（为辖区内65岁以上老年人进行免费健康体检）</w:t>
      </w:r>
    </w:p>
    <w:p w:rsidR="00B72494" w:rsidRPr="00995EA2" w:rsidRDefault="00B72494" w:rsidP="00B72494">
      <w:pPr>
        <w:adjustRightInd w:val="0"/>
        <w:snapToGrid w:val="0"/>
        <w:spacing w:line="600" w:lineRule="exact"/>
        <w:ind w:firstLineChars="200" w:firstLine="640"/>
        <w:rPr>
          <w:rFonts w:ascii="仿宋_GB2312" w:eastAsia="仿宋_GB2312" w:hAnsi="仿宋_GB2312" w:cs="仿宋_GB2312"/>
          <w:color w:val="000000"/>
          <w:sz w:val="32"/>
          <w:szCs w:val="32"/>
        </w:rPr>
      </w:pPr>
      <w:r w:rsidRPr="00995EA2">
        <w:rPr>
          <w:rFonts w:ascii="仿宋_GB2312" w:eastAsia="仿宋_GB2312" w:hAnsi="仿宋_GB2312" w:cs="仿宋_GB2312" w:hint="eastAsia"/>
          <w:color w:val="000000"/>
          <w:sz w:val="32"/>
          <w:szCs w:val="32"/>
        </w:rPr>
        <w:lastRenderedPageBreak/>
        <w:t>4、老年人健康与医养结合服务</w:t>
      </w:r>
    </w:p>
    <w:p w:rsidR="00B72494" w:rsidRPr="00995EA2" w:rsidRDefault="00B72494" w:rsidP="00B72494">
      <w:pPr>
        <w:adjustRightInd w:val="0"/>
        <w:snapToGrid w:val="0"/>
        <w:spacing w:line="600" w:lineRule="exact"/>
        <w:ind w:firstLineChars="200" w:firstLine="640"/>
        <w:rPr>
          <w:rFonts w:ascii="仿宋_GB2312" w:eastAsia="仿宋_GB2312" w:hAnsi="仿宋_GB2312" w:cs="仿宋_GB2312"/>
          <w:color w:val="000000"/>
          <w:sz w:val="32"/>
          <w:szCs w:val="32"/>
        </w:rPr>
      </w:pPr>
      <w:r w:rsidRPr="00995EA2">
        <w:rPr>
          <w:rFonts w:ascii="仿宋_GB2312" w:eastAsia="仿宋_GB2312" w:hAnsi="仿宋_GB2312" w:cs="仿宋_GB2312" w:hint="eastAsia"/>
          <w:color w:val="000000"/>
          <w:sz w:val="32"/>
          <w:szCs w:val="32"/>
        </w:rPr>
        <w:t>5、基本避孕服务项目</w:t>
      </w:r>
    </w:p>
    <w:p w:rsidR="00B72494" w:rsidRPr="00995EA2" w:rsidRDefault="00B72494" w:rsidP="00B72494">
      <w:pPr>
        <w:adjustRightInd w:val="0"/>
        <w:snapToGrid w:val="0"/>
        <w:spacing w:line="600" w:lineRule="exact"/>
        <w:ind w:firstLineChars="200" w:firstLine="640"/>
        <w:rPr>
          <w:rFonts w:ascii="仿宋_GB2312" w:eastAsia="仿宋_GB2312" w:hAnsi="仿宋_GB2312" w:cs="仿宋_GB2312"/>
          <w:color w:val="000000"/>
          <w:sz w:val="32"/>
          <w:szCs w:val="32"/>
        </w:rPr>
      </w:pPr>
      <w:r w:rsidRPr="00995EA2">
        <w:rPr>
          <w:rFonts w:ascii="仿宋_GB2312" w:eastAsia="仿宋_GB2312" w:hAnsi="仿宋_GB2312" w:cs="仿宋_GB2312" w:hint="eastAsia"/>
          <w:color w:val="000000"/>
          <w:sz w:val="32"/>
          <w:szCs w:val="32"/>
        </w:rPr>
        <w:t>6、增补叶酸预防神经管缺陷</w:t>
      </w:r>
    </w:p>
    <w:p w:rsidR="00B72494" w:rsidRPr="00995EA2" w:rsidRDefault="00B72494" w:rsidP="00B72494">
      <w:pPr>
        <w:adjustRightInd w:val="0"/>
        <w:snapToGrid w:val="0"/>
        <w:spacing w:line="600" w:lineRule="exact"/>
        <w:ind w:firstLineChars="200" w:firstLine="640"/>
        <w:rPr>
          <w:rFonts w:ascii="仿宋_GB2312" w:eastAsia="仿宋_GB2312" w:hAnsi="仿宋_GB2312" w:cs="仿宋_GB2312"/>
          <w:color w:val="000000"/>
          <w:sz w:val="32"/>
          <w:szCs w:val="32"/>
        </w:rPr>
      </w:pPr>
      <w:r w:rsidRPr="00995EA2">
        <w:rPr>
          <w:rFonts w:ascii="仿宋_GB2312" w:eastAsia="仿宋_GB2312" w:hAnsi="仿宋_GB2312" w:cs="仿宋_GB2312" w:hint="eastAsia"/>
          <w:color w:val="000000"/>
          <w:sz w:val="32"/>
          <w:szCs w:val="32"/>
        </w:rPr>
        <w:t>7、国家免费孕前优生健康检查项目</w:t>
      </w:r>
    </w:p>
    <w:p w:rsidR="00B72494" w:rsidRPr="00995EA2" w:rsidRDefault="00B72494" w:rsidP="00B72494">
      <w:pPr>
        <w:adjustRightInd w:val="0"/>
        <w:snapToGrid w:val="0"/>
        <w:spacing w:line="600" w:lineRule="exact"/>
        <w:ind w:firstLineChars="200" w:firstLine="640"/>
        <w:rPr>
          <w:rFonts w:ascii="仿宋_GB2312" w:eastAsia="仿宋_GB2312" w:hAnsi="仿宋_GB2312" w:cs="仿宋_GB2312"/>
          <w:color w:val="000000"/>
          <w:sz w:val="32"/>
          <w:szCs w:val="32"/>
        </w:rPr>
      </w:pPr>
      <w:r w:rsidRPr="00995EA2">
        <w:rPr>
          <w:rFonts w:ascii="仿宋_GB2312" w:eastAsia="仿宋_GB2312" w:hAnsi="仿宋_GB2312" w:cs="仿宋_GB2312" w:hint="eastAsia"/>
          <w:color w:val="000000"/>
          <w:sz w:val="32"/>
          <w:szCs w:val="32"/>
        </w:rPr>
        <w:t>8、地中海贫血防控项目</w:t>
      </w:r>
    </w:p>
    <w:p w:rsidR="00B72494" w:rsidRPr="00995EA2" w:rsidRDefault="00B72494" w:rsidP="00B72494">
      <w:pPr>
        <w:adjustRightInd w:val="0"/>
        <w:snapToGrid w:val="0"/>
        <w:spacing w:line="600" w:lineRule="exact"/>
        <w:ind w:firstLineChars="200" w:firstLine="640"/>
        <w:rPr>
          <w:rFonts w:ascii="仿宋_GB2312" w:eastAsia="仿宋_GB2312" w:hAnsi="仿宋_GB2312" w:cs="仿宋_GB2312"/>
          <w:color w:val="000000"/>
          <w:sz w:val="32"/>
          <w:szCs w:val="32"/>
        </w:rPr>
      </w:pPr>
      <w:r w:rsidRPr="00995EA2">
        <w:rPr>
          <w:rFonts w:ascii="仿宋_GB2312" w:eastAsia="仿宋_GB2312" w:hAnsi="仿宋_GB2312" w:cs="仿宋_GB2312" w:hint="eastAsia"/>
          <w:color w:val="000000"/>
          <w:sz w:val="32"/>
          <w:szCs w:val="32"/>
        </w:rPr>
        <w:t>9、农村妇女“两癌”检查项目管理</w:t>
      </w:r>
    </w:p>
    <w:p w:rsidR="00B72494" w:rsidRPr="00995EA2" w:rsidRDefault="00B72494" w:rsidP="00B72494">
      <w:pPr>
        <w:adjustRightInd w:val="0"/>
        <w:snapToGrid w:val="0"/>
        <w:spacing w:line="600" w:lineRule="exact"/>
        <w:ind w:firstLineChars="200" w:firstLine="643"/>
        <w:rPr>
          <w:rFonts w:ascii="仿宋_GB2312" w:eastAsia="仿宋_GB2312" w:hAnsi="仿宋_GB2312" w:cs="仿宋_GB2312"/>
          <w:color w:val="000000"/>
          <w:sz w:val="32"/>
          <w:szCs w:val="32"/>
        </w:rPr>
      </w:pPr>
      <w:r w:rsidRPr="00995EA2">
        <w:rPr>
          <w:rFonts w:ascii="仿宋_GB2312" w:eastAsia="仿宋_GB2312" w:hAnsi="仿宋_GB2312" w:cs="仿宋_GB2312" w:hint="eastAsia"/>
          <w:b/>
          <w:bCs/>
          <w:color w:val="000000"/>
          <w:sz w:val="32"/>
          <w:szCs w:val="32"/>
        </w:rPr>
        <w:t>第3大类：</w:t>
      </w:r>
      <w:r w:rsidRPr="00995EA2">
        <w:rPr>
          <w:rFonts w:ascii="仿宋_GB2312" w:eastAsia="仿宋_GB2312" w:hAnsi="仿宋_GB2312" w:cs="仿宋_GB2312" w:hint="eastAsia"/>
          <w:color w:val="000000"/>
          <w:sz w:val="32"/>
          <w:szCs w:val="32"/>
        </w:rPr>
        <w:t>针对疾病预防控制</w:t>
      </w:r>
    </w:p>
    <w:p w:rsidR="00B72494" w:rsidRPr="00995EA2" w:rsidRDefault="00B72494" w:rsidP="00B72494">
      <w:pPr>
        <w:adjustRightInd w:val="0"/>
        <w:snapToGrid w:val="0"/>
        <w:spacing w:line="600" w:lineRule="exact"/>
        <w:ind w:firstLineChars="200" w:firstLine="640"/>
        <w:rPr>
          <w:rFonts w:ascii="仿宋_GB2312" w:eastAsia="仿宋_GB2312" w:hAnsi="仿宋_GB2312" w:cs="仿宋_GB2312"/>
          <w:color w:val="000000"/>
          <w:sz w:val="32"/>
          <w:szCs w:val="32"/>
        </w:rPr>
      </w:pPr>
      <w:r w:rsidRPr="00995EA2">
        <w:rPr>
          <w:rFonts w:ascii="仿宋_GB2312" w:eastAsia="仿宋_GB2312" w:hAnsi="仿宋_GB2312" w:cs="仿宋_GB2312" w:hint="eastAsia"/>
          <w:color w:val="000000"/>
          <w:sz w:val="32"/>
          <w:szCs w:val="32"/>
        </w:rPr>
        <w:t>1、预防接种</w:t>
      </w:r>
    </w:p>
    <w:p w:rsidR="00B72494" w:rsidRPr="00995EA2" w:rsidRDefault="00B72494" w:rsidP="00B72494">
      <w:pPr>
        <w:adjustRightInd w:val="0"/>
        <w:snapToGrid w:val="0"/>
        <w:spacing w:line="600" w:lineRule="exact"/>
        <w:ind w:firstLineChars="200" w:firstLine="640"/>
        <w:rPr>
          <w:rFonts w:ascii="仿宋_GB2312" w:eastAsia="仿宋_GB2312" w:hAnsi="仿宋_GB2312" w:cs="仿宋_GB2312"/>
          <w:color w:val="000000"/>
          <w:sz w:val="32"/>
          <w:szCs w:val="32"/>
        </w:rPr>
      </w:pPr>
      <w:r w:rsidRPr="00995EA2">
        <w:rPr>
          <w:rFonts w:ascii="仿宋_GB2312" w:eastAsia="仿宋_GB2312" w:hAnsi="仿宋_GB2312" w:cs="仿宋_GB2312" w:hint="eastAsia"/>
          <w:color w:val="000000"/>
          <w:sz w:val="32"/>
          <w:szCs w:val="32"/>
        </w:rPr>
        <w:t>2、传染病及突发公共卫生事件报告和处理</w:t>
      </w:r>
    </w:p>
    <w:p w:rsidR="00B72494" w:rsidRPr="00995EA2" w:rsidRDefault="00B72494" w:rsidP="00B72494">
      <w:pPr>
        <w:adjustRightInd w:val="0"/>
        <w:snapToGrid w:val="0"/>
        <w:spacing w:line="600" w:lineRule="exact"/>
        <w:ind w:firstLineChars="200" w:firstLine="640"/>
        <w:rPr>
          <w:rFonts w:ascii="仿宋_GB2312" w:eastAsia="仿宋_GB2312" w:hAnsi="仿宋_GB2312" w:cs="仿宋_GB2312"/>
          <w:color w:val="000000"/>
          <w:sz w:val="32"/>
          <w:szCs w:val="32"/>
        </w:rPr>
      </w:pPr>
      <w:r w:rsidRPr="00995EA2">
        <w:rPr>
          <w:rFonts w:ascii="仿宋_GB2312" w:eastAsia="仿宋_GB2312" w:hAnsi="仿宋_GB2312" w:cs="仿宋_GB2312" w:hint="eastAsia"/>
          <w:color w:val="000000"/>
          <w:sz w:val="32"/>
          <w:szCs w:val="32"/>
        </w:rPr>
        <w:t>3、慢性病患者健康管理（高血压及Ⅱ型糖尿病患者）</w:t>
      </w:r>
    </w:p>
    <w:p w:rsidR="00B72494" w:rsidRPr="00995EA2" w:rsidRDefault="00B72494" w:rsidP="00B72494">
      <w:pPr>
        <w:adjustRightInd w:val="0"/>
        <w:snapToGrid w:val="0"/>
        <w:spacing w:line="600" w:lineRule="exact"/>
        <w:ind w:firstLineChars="200" w:firstLine="640"/>
        <w:rPr>
          <w:rFonts w:ascii="仿宋_GB2312" w:eastAsia="仿宋_GB2312" w:hAnsi="仿宋_GB2312" w:cs="仿宋_GB2312"/>
          <w:color w:val="000000"/>
          <w:sz w:val="32"/>
          <w:szCs w:val="32"/>
        </w:rPr>
      </w:pPr>
      <w:r w:rsidRPr="00995EA2">
        <w:rPr>
          <w:rFonts w:ascii="仿宋_GB2312" w:eastAsia="仿宋_GB2312" w:hAnsi="仿宋_GB2312" w:cs="仿宋_GB2312" w:hint="eastAsia"/>
          <w:color w:val="000000"/>
          <w:sz w:val="32"/>
          <w:szCs w:val="32"/>
        </w:rPr>
        <w:t>4、严重精神障碍患者管理</w:t>
      </w:r>
    </w:p>
    <w:p w:rsidR="00B72494" w:rsidRPr="00995EA2" w:rsidRDefault="00B72494" w:rsidP="00B72494">
      <w:pPr>
        <w:adjustRightInd w:val="0"/>
        <w:snapToGrid w:val="0"/>
        <w:spacing w:line="600" w:lineRule="exact"/>
        <w:ind w:firstLineChars="200" w:firstLine="640"/>
        <w:rPr>
          <w:rFonts w:ascii="仿宋_GB2312" w:eastAsia="仿宋_GB2312" w:hAnsi="仿宋_GB2312" w:cs="仿宋_GB2312"/>
          <w:color w:val="000000"/>
          <w:sz w:val="32"/>
          <w:szCs w:val="32"/>
        </w:rPr>
      </w:pPr>
      <w:r w:rsidRPr="00995EA2">
        <w:rPr>
          <w:rFonts w:ascii="仿宋_GB2312" w:eastAsia="仿宋_GB2312" w:hAnsi="仿宋_GB2312" w:cs="仿宋_GB2312" w:hint="eastAsia"/>
          <w:color w:val="000000"/>
          <w:sz w:val="32"/>
          <w:szCs w:val="32"/>
        </w:rPr>
        <w:t>5、卫生计生监督协管</w:t>
      </w:r>
    </w:p>
    <w:p w:rsidR="00B72494" w:rsidRPr="00995EA2" w:rsidRDefault="00B72494" w:rsidP="00B72494">
      <w:pPr>
        <w:adjustRightInd w:val="0"/>
        <w:snapToGrid w:val="0"/>
        <w:spacing w:line="600" w:lineRule="exact"/>
        <w:ind w:firstLineChars="200" w:firstLine="640"/>
        <w:rPr>
          <w:rFonts w:ascii="仿宋_GB2312" w:eastAsia="仿宋_GB2312" w:hAnsi="仿宋_GB2312" w:cs="仿宋_GB2312"/>
          <w:color w:val="000000"/>
          <w:sz w:val="32"/>
          <w:szCs w:val="32"/>
        </w:rPr>
      </w:pPr>
      <w:r w:rsidRPr="00995EA2">
        <w:rPr>
          <w:rFonts w:ascii="仿宋_GB2312" w:eastAsia="仿宋_GB2312" w:hAnsi="仿宋_GB2312" w:cs="仿宋_GB2312" w:hint="eastAsia"/>
          <w:color w:val="000000"/>
          <w:sz w:val="32"/>
          <w:szCs w:val="32"/>
        </w:rPr>
        <w:t>6、肺结核患者管理</w:t>
      </w:r>
    </w:p>
    <w:p w:rsidR="00B72494" w:rsidRPr="00995EA2" w:rsidRDefault="00B72494" w:rsidP="00B72494">
      <w:pPr>
        <w:adjustRightInd w:val="0"/>
        <w:snapToGrid w:val="0"/>
        <w:spacing w:line="600" w:lineRule="exact"/>
        <w:ind w:firstLineChars="200" w:firstLine="640"/>
        <w:rPr>
          <w:rFonts w:ascii="仿宋_GB2312" w:eastAsia="仿宋_GB2312" w:hAnsi="仿宋_GB2312" w:cs="仿宋_GB2312"/>
          <w:color w:val="000000"/>
          <w:sz w:val="32"/>
          <w:szCs w:val="32"/>
        </w:rPr>
      </w:pPr>
      <w:r w:rsidRPr="00995EA2">
        <w:rPr>
          <w:rFonts w:ascii="仿宋_GB2312" w:eastAsia="仿宋_GB2312" w:hAnsi="仿宋_GB2312" w:cs="仿宋_GB2312" w:hint="eastAsia"/>
          <w:color w:val="000000"/>
          <w:sz w:val="32"/>
          <w:szCs w:val="32"/>
        </w:rPr>
        <w:t>7、地方病防治</w:t>
      </w:r>
    </w:p>
    <w:p w:rsidR="00B72494" w:rsidRPr="00995EA2" w:rsidRDefault="00B72494" w:rsidP="00B72494">
      <w:pPr>
        <w:adjustRightInd w:val="0"/>
        <w:snapToGrid w:val="0"/>
        <w:spacing w:line="600" w:lineRule="exact"/>
        <w:ind w:firstLineChars="200" w:firstLine="640"/>
        <w:rPr>
          <w:rFonts w:ascii="仿宋_GB2312" w:eastAsia="仿宋_GB2312" w:hAnsi="仿宋_GB2312" w:cs="仿宋_GB2312"/>
          <w:color w:val="000000"/>
          <w:sz w:val="32"/>
          <w:szCs w:val="32"/>
        </w:rPr>
      </w:pPr>
      <w:r w:rsidRPr="00995EA2">
        <w:rPr>
          <w:rFonts w:ascii="仿宋_GB2312" w:eastAsia="仿宋_GB2312" w:hAnsi="仿宋_GB2312" w:cs="仿宋_GB2312" w:hint="eastAsia"/>
          <w:color w:val="000000"/>
          <w:sz w:val="32"/>
          <w:szCs w:val="32"/>
        </w:rPr>
        <w:t>8、职业病防治</w:t>
      </w:r>
    </w:p>
    <w:p w:rsidR="00B72494" w:rsidRPr="00995EA2" w:rsidRDefault="00B72494" w:rsidP="00B72494">
      <w:pPr>
        <w:adjustRightInd w:val="0"/>
        <w:snapToGrid w:val="0"/>
        <w:spacing w:line="600" w:lineRule="exact"/>
        <w:ind w:firstLineChars="200" w:firstLine="640"/>
        <w:rPr>
          <w:rFonts w:ascii="仿宋_GB2312" w:eastAsia="仿宋_GB2312" w:hAnsi="仿宋_GB2312" w:cs="仿宋_GB2312"/>
          <w:color w:val="000000"/>
          <w:sz w:val="32"/>
          <w:szCs w:val="32"/>
        </w:rPr>
      </w:pPr>
      <w:r w:rsidRPr="00995EA2">
        <w:rPr>
          <w:rFonts w:ascii="仿宋_GB2312" w:eastAsia="仿宋_GB2312" w:hAnsi="仿宋_GB2312" w:cs="仿宋_GB2312" w:hint="eastAsia"/>
          <w:color w:val="000000"/>
          <w:sz w:val="32"/>
          <w:szCs w:val="32"/>
        </w:rPr>
        <w:t>9、重大疾病与健康危害因素监控</w:t>
      </w:r>
    </w:p>
    <w:p w:rsidR="00B72494" w:rsidRPr="00995EA2" w:rsidRDefault="00B72494" w:rsidP="00B72494">
      <w:pPr>
        <w:adjustRightInd w:val="0"/>
        <w:snapToGrid w:val="0"/>
        <w:spacing w:line="600" w:lineRule="exact"/>
        <w:ind w:firstLineChars="200" w:firstLine="640"/>
        <w:rPr>
          <w:rFonts w:ascii="仿宋_GB2312" w:eastAsia="仿宋_GB2312" w:hAnsi="仿宋_GB2312" w:cs="仿宋_GB2312"/>
          <w:color w:val="000000"/>
          <w:sz w:val="32"/>
          <w:szCs w:val="32"/>
        </w:rPr>
      </w:pPr>
      <w:r w:rsidRPr="00995EA2">
        <w:rPr>
          <w:rFonts w:ascii="仿宋_GB2312" w:eastAsia="仿宋_GB2312" w:hAnsi="仿宋_GB2312" w:cs="仿宋_GB2312" w:hint="eastAsia"/>
          <w:color w:val="000000"/>
          <w:sz w:val="32"/>
          <w:szCs w:val="32"/>
        </w:rPr>
        <w:t>10、人禽流感、SARS防控项目管理</w:t>
      </w:r>
    </w:p>
    <w:p w:rsidR="00B72494" w:rsidRPr="00995EA2" w:rsidRDefault="00B72494" w:rsidP="00B72494">
      <w:pPr>
        <w:adjustRightInd w:val="0"/>
        <w:snapToGrid w:val="0"/>
        <w:spacing w:line="600" w:lineRule="exact"/>
        <w:ind w:firstLineChars="200" w:firstLine="640"/>
        <w:rPr>
          <w:rFonts w:ascii="仿宋_GB2312" w:eastAsia="仿宋_GB2312" w:hAnsi="仿宋_GB2312" w:cs="仿宋_GB2312"/>
          <w:color w:val="000000"/>
          <w:sz w:val="32"/>
          <w:szCs w:val="32"/>
        </w:rPr>
      </w:pPr>
      <w:r w:rsidRPr="00995EA2">
        <w:rPr>
          <w:rFonts w:ascii="仿宋_GB2312" w:eastAsia="仿宋_GB2312" w:hAnsi="仿宋_GB2312" w:cs="仿宋_GB2312" w:hint="eastAsia"/>
          <w:color w:val="000000"/>
          <w:sz w:val="32"/>
          <w:szCs w:val="32"/>
        </w:rPr>
        <w:t>11、鼠疫防治</w:t>
      </w:r>
    </w:p>
    <w:p w:rsidR="00B72494" w:rsidRDefault="00B72494" w:rsidP="00B72494">
      <w:pPr>
        <w:spacing w:line="288" w:lineRule="auto"/>
        <w:ind w:firstLineChars="200" w:firstLine="640"/>
        <w:rPr>
          <w:rFonts w:ascii="仿宋_GB2312" w:eastAsia="仿宋_GB2312"/>
          <w:sz w:val="32"/>
          <w:szCs w:val="32"/>
        </w:rPr>
      </w:pPr>
      <w:r w:rsidRPr="00995EA2">
        <w:rPr>
          <w:rFonts w:ascii="仿宋_GB2312" w:eastAsia="仿宋_GB2312" w:hAnsi="仿宋_GB2312" w:cs="仿宋_GB2312" w:hint="eastAsia"/>
          <w:color w:val="000000"/>
          <w:sz w:val="32"/>
          <w:szCs w:val="32"/>
        </w:rPr>
        <w:t>国家随机监督抽查检查</w:t>
      </w:r>
      <w:r>
        <w:rPr>
          <w:rFonts w:ascii="仿宋_GB2312" w:eastAsia="仿宋_GB2312" w:hint="eastAsia"/>
          <w:sz w:val="32"/>
          <w:szCs w:val="32"/>
        </w:rPr>
        <w:t xml:space="preserve">  </w:t>
      </w:r>
      <w:bookmarkEnd w:id="10"/>
    </w:p>
    <w:p w:rsidR="00B72494" w:rsidRDefault="00B72494" w:rsidP="00B72494">
      <w:pPr>
        <w:numPr>
          <w:ilvl w:val="0"/>
          <w:numId w:val="1"/>
        </w:numPr>
        <w:spacing w:line="288" w:lineRule="auto"/>
        <w:ind w:firstLineChars="200" w:firstLine="643"/>
        <w:jc w:val="left"/>
        <w:rPr>
          <w:rFonts w:ascii="宋体" w:hAnsi="宋体" w:cs="宋体"/>
          <w:b/>
          <w:bCs/>
          <w:sz w:val="32"/>
          <w:szCs w:val="32"/>
        </w:rPr>
      </w:pPr>
      <w:bookmarkStart w:id="13" w:name="PO_part1DivName7"/>
      <w:r>
        <w:rPr>
          <w:rFonts w:ascii="宋体" w:hAnsi="宋体" w:cs="宋体" w:hint="eastAsia"/>
          <w:b/>
          <w:bCs/>
          <w:sz w:val="32"/>
          <w:szCs w:val="32"/>
        </w:rPr>
        <w:t>部门（单位）</w:t>
      </w:r>
      <w:r>
        <w:rPr>
          <w:rFonts w:ascii="宋体" w:hAnsi="宋体" w:cs="宋体" w:hint="eastAsia"/>
          <w:b/>
          <w:bCs/>
          <w:sz w:val="11"/>
          <w:szCs w:val="11"/>
        </w:rPr>
        <w:t xml:space="preserve"> </w:t>
      </w:r>
      <w:bookmarkEnd w:id="13"/>
      <w:r>
        <w:rPr>
          <w:rFonts w:ascii="宋体" w:hAnsi="宋体" w:cs="宋体" w:hint="eastAsia"/>
          <w:b/>
          <w:bCs/>
          <w:sz w:val="32"/>
          <w:szCs w:val="32"/>
        </w:rPr>
        <w:t>机构设置</w:t>
      </w:r>
    </w:p>
    <w:p w:rsidR="00B72494" w:rsidRDefault="00B72494" w:rsidP="00B72494">
      <w:pPr>
        <w:adjustRightInd w:val="0"/>
        <w:snapToGrid w:val="0"/>
        <w:spacing w:line="600" w:lineRule="exact"/>
        <w:ind w:firstLineChars="200" w:firstLine="640"/>
        <w:rPr>
          <w:rFonts w:ascii="仿宋_GB2312" w:eastAsia="仿宋_GB2312" w:hAnsi="仿宋_GB2312" w:cs="仿宋_GB2312"/>
          <w:sz w:val="32"/>
          <w:szCs w:val="32"/>
        </w:rPr>
      </w:pPr>
      <w:bookmarkStart w:id="14" w:name="PO_part1Responsibilities1"/>
      <w:r>
        <w:rPr>
          <w:rFonts w:ascii="仿宋_GB2312" w:eastAsia="仿宋_GB2312" w:hAnsi="仿宋_GB2312" w:cs="仿宋_GB2312" w:hint="eastAsia"/>
          <w:sz w:val="32"/>
          <w:szCs w:val="32"/>
        </w:rPr>
        <w:t>根据单位的主要职能，设置5个职能科室和12间社区卫生服务站，主要职能分别是：</w:t>
      </w:r>
    </w:p>
    <w:p w:rsidR="00B72494" w:rsidRDefault="00B72494" w:rsidP="00B72494">
      <w:pPr>
        <w:adjustRightInd w:val="0"/>
        <w:snapToGrid w:val="0"/>
        <w:spacing w:line="60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sz w:val="32"/>
          <w:szCs w:val="32"/>
        </w:rPr>
        <w:t>1、综合管理科。</w:t>
      </w:r>
      <w:r>
        <w:rPr>
          <w:rFonts w:ascii="仿宋_GB2312" w:eastAsia="仿宋_GB2312" w:hAnsi="仿宋_GB2312" w:cs="仿宋_GB2312" w:hint="eastAsia"/>
          <w:kern w:val="0"/>
          <w:sz w:val="32"/>
          <w:szCs w:val="32"/>
        </w:rPr>
        <w:t>协助社区卫生服务中心领导处理日常工作，</w:t>
      </w:r>
      <w:r>
        <w:rPr>
          <w:rFonts w:ascii="仿宋_GB2312" w:eastAsia="仿宋_GB2312" w:hAnsi="仿宋_GB2312" w:cs="仿宋_GB2312" w:hint="eastAsia"/>
          <w:kern w:val="0"/>
          <w:sz w:val="32"/>
          <w:szCs w:val="32"/>
        </w:rPr>
        <w:lastRenderedPageBreak/>
        <w:t>并负责、文秘、档案、人事、绩效考核、员工培训、信息管理、基础建设、采购、后勤保障、财务、医保、药品管理。综合协调各科室各部门的综合管理职能机构。</w:t>
      </w:r>
    </w:p>
    <w:p w:rsidR="00B72494" w:rsidRDefault="00B72494" w:rsidP="00B72494">
      <w:pPr>
        <w:adjustRightInd w:val="0"/>
        <w:snapToGrid w:val="0"/>
        <w:spacing w:line="60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kern w:val="0"/>
          <w:sz w:val="32"/>
          <w:szCs w:val="32"/>
        </w:rPr>
        <w:t>2、</w:t>
      </w:r>
      <w:r>
        <w:rPr>
          <w:rFonts w:ascii="仿宋_GB2312" w:eastAsia="仿宋_GB2312" w:hAnsi="仿宋_GB2312" w:cs="仿宋_GB2312" w:hint="eastAsia"/>
          <w:sz w:val="32"/>
          <w:szCs w:val="32"/>
        </w:rPr>
        <w:t>基本医疗科。负责</w:t>
      </w:r>
      <w:r>
        <w:rPr>
          <w:rFonts w:ascii="仿宋_GB2312" w:eastAsia="仿宋_GB2312" w:hAnsi="仿宋_GB2312" w:cs="仿宋_GB2312" w:hint="eastAsia"/>
          <w:kern w:val="0"/>
          <w:sz w:val="32"/>
          <w:szCs w:val="32"/>
        </w:rPr>
        <w:t>社区卫生服务中心</w:t>
      </w:r>
      <w:r>
        <w:rPr>
          <w:rFonts w:ascii="仿宋_GB2312" w:eastAsia="仿宋_GB2312" w:hAnsi="仿宋_GB2312" w:cs="仿宋_GB2312" w:hint="eastAsia"/>
          <w:sz w:val="32"/>
          <w:szCs w:val="32"/>
        </w:rPr>
        <w:t>基本医疗服务；医疗业务技术操作及理论培训、医生注册、变更、考核；医技科室管理；协助各类公卫活动（讲座、咨询活动）；中医药健康管理。</w:t>
      </w:r>
    </w:p>
    <w:p w:rsidR="00B72494" w:rsidRDefault="00B72494" w:rsidP="00B72494">
      <w:pPr>
        <w:adjustRightInd w:val="0"/>
        <w:snapToGrid w:val="0"/>
        <w:spacing w:line="60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3、护理部。负责社区卫生服务中心护理管理工作；护理业务技术操作及理论培训、护士注册、变更、考核；中心及站的护理质量控制、院感环境、手卫生、消毒物品的监测、医疗垃圾的监管等；社区中心文体活动组织与实施；协助各类公卫活动（讲座、咨询活动）。</w:t>
      </w:r>
    </w:p>
    <w:p w:rsidR="00B72494" w:rsidRDefault="00B72494" w:rsidP="00B72494">
      <w:pPr>
        <w:pStyle w:val="a7"/>
        <w:adjustRightInd w:val="0"/>
        <w:snapToGrid w:val="0"/>
        <w:spacing w:before="0" w:beforeAutospacing="0" w:after="0" w:afterAutospacing="0" w:line="600" w:lineRule="exact"/>
        <w:ind w:firstLine="624"/>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pacing w:val="-4"/>
          <w:sz w:val="32"/>
          <w:szCs w:val="32"/>
        </w:rPr>
        <w:t>妇幼保健计划生育服务科。</w:t>
      </w:r>
      <w:r>
        <w:rPr>
          <w:rFonts w:ascii="仿宋_GB2312" w:eastAsia="仿宋_GB2312" w:hAnsi="仿宋_GB2312" w:cs="仿宋_GB2312" w:hint="eastAsia"/>
          <w:sz w:val="32"/>
          <w:szCs w:val="32"/>
        </w:rPr>
        <w:t>负责</w:t>
      </w:r>
      <w:r>
        <w:rPr>
          <w:rFonts w:ascii="Times New Roman" w:eastAsia="仿宋_GB2312" w:hAnsi="Times New Roman" w:cs="Times New Roman"/>
          <w:color w:val="000000"/>
          <w:sz w:val="32"/>
          <w:szCs w:val="32"/>
        </w:rPr>
        <w:t>计划生育</w:t>
      </w:r>
      <w:r>
        <w:rPr>
          <w:rFonts w:ascii="Times New Roman" w:eastAsia="仿宋_GB2312" w:hAnsi="Times New Roman" w:cs="Times New Roman" w:hint="eastAsia"/>
          <w:color w:val="000000"/>
          <w:sz w:val="32"/>
          <w:szCs w:val="32"/>
        </w:rPr>
        <w:t>、</w:t>
      </w:r>
      <w:r>
        <w:rPr>
          <w:rFonts w:ascii="Times New Roman" w:eastAsia="仿宋_GB2312" w:hAnsi="Times New Roman" w:cs="Times New Roman"/>
          <w:color w:val="000000"/>
          <w:sz w:val="32"/>
          <w:szCs w:val="32"/>
        </w:rPr>
        <w:t>围产保健、妇女保健、儿童保健等妇幼保健服务和妇女儿童常见病防治等服务</w:t>
      </w:r>
      <w:r>
        <w:rPr>
          <w:rFonts w:ascii="Times New Roman" w:eastAsia="仿宋_GB2312" w:hAnsi="Times New Roman" w:cs="Times New Roman" w:hint="eastAsia"/>
          <w:color w:val="000000"/>
          <w:sz w:val="32"/>
          <w:szCs w:val="32"/>
        </w:rPr>
        <w:t>；</w:t>
      </w:r>
      <w:r>
        <w:rPr>
          <w:rFonts w:ascii="Times New Roman" w:eastAsia="仿宋_GB2312" w:hAnsi="Times New Roman" w:cs="Times New Roman"/>
          <w:color w:val="000000"/>
          <w:sz w:val="32"/>
          <w:szCs w:val="32"/>
        </w:rPr>
        <w:t>落实妇</w:t>
      </w:r>
      <w:r>
        <w:rPr>
          <w:rFonts w:ascii="Times New Roman" w:eastAsia="仿宋_GB2312" w:hAnsi="Times New Roman" w:cs="Times New Roman" w:hint="eastAsia"/>
          <w:color w:val="000000"/>
          <w:sz w:val="32"/>
          <w:szCs w:val="32"/>
        </w:rPr>
        <w:t>女“两癌”检查项目管理、</w:t>
      </w:r>
      <w:r>
        <w:rPr>
          <w:rFonts w:ascii="仿宋_GB2312" w:eastAsia="仿宋_GB2312" w:hAnsi="仿宋_GB2312" w:cs="仿宋_GB2312" w:hint="eastAsia"/>
          <w:sz w:val="32"/>
          <w:szCs w:val="32"/>
        </w:rPr>
        <w:t>增补叶酸预防神经管缺陷、国家免费孕前优生健康检查项目、基本避孕服务、提供免费避孕药具等服务</w:t>
      </w:r>
      <w:r>
        <w:rPr>
          <w:rFonts w:ascii="Times New Roman" w:eastAsia="仿宋_GB2312" w:hAnsi="Times New Roman" w:cs="Times New Roman" w:hint="eastAsia"/>
          <w:color w:val="000000"/>
          <w:sz w:val="32"/>
          <w:szCs w:val="32"/>
        </w:rPr>
        <w:t>，</w:t>
      </w:r>
      <w:r>
        <w:rPr>
          <w:rFonts w:ascii="Times New Roman" w:eastAsia="仿宋_GB2312" w:hAnsi="Times New Roman" w:cs="Times New Roman"/>
          <w:color w:val="000000"/>
          <w:sz w:val="32"/>
          <w:szCs w:val="32"/>
        </w:rPr>
        <w:t>对社区卫生服务机构妇幼人员提供业务培训指导。</w:t>
      </w:r>
    </w:p>
    <w:p w:rsidR="00B72494" w:rsidRDefault="00B72494" w:rsidP="00B72494">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5、公共卫生管理科。负责预防接种门诊规范化管理、严重精神障碍患者管理、麻防、肿瘤、死因登记与管理、家庭医生式服务、老年人健康管理、居民健康档案管理、</w:t>
      </w:r>
      <w:r>
        <w:rPr>
          <w:rFonts w:ascii="仿宋_GB2312" w:eastAsia="仿宋_GB2312" w:hint="eastAsia"/>
          <w:sz w:val="32"/>
          <w:szCs w:val="32"/>
        </w:rPr>
        <w:t>健康教育、</w:t>
      </w:r>
      <w:r>
        <w:rPr>
          <w:rFonts w:ascii="仿宋_GB2312" w:eastAsia="仿宋_GB2312" w:hAnsi="仿宋_GB2312" w:cs="仿宋_GB2312" w:hint="eastAsia"/>
          <w:sz w:val="32"/>
          <w:szCs w:val="32"/>
        </w:rPr>
        <w:t>传染病和突发公共卫生事件报告及处理、肺结核患者管理、慢性病患者健康管理、健康素养促进项目管理、地方病防治、职业</w:t>
      </w:r>
      <w:r>
        <w:rPr>
          <w:rFonts w:ascii="仿宋_GB2312" w:eastAsia="仿宋_GB2312" w:hAnsi="仿宋_GB2312" w:cs="仿宋_GB2312" w:hint="eastAsia"/>
          <w:sz w:val="32"/>
          <w:szCs w:val="32"/>
        </w:rPr>
        <w:lastRenderedPageBreak/>
        <w:t>病防治、重大疾病与健康危害因素监控</w:t>
      </w:r>
      <w:r>
        <w:rPr>
          <w:rFonts w:ascii="仿宋_GB2312" w:eastAsia="仿宋_GB2312" w:hint="eastAsia"/>
          <w:sz w:val="32"/>
          <w:szCs w:val="32"/>
        </w:rPr>
        <w:t>等工作</w:t>
      </w:r>
      <w:r>
        <w:rPr>
          <w:rFonts w:ascii="仿宋_GB2312" w:eastAsia="仿宋_GB2312" w:hAnsi="仿宋_GB2312" w:cs="仿宋_GB2312" w:hint="eastAsia"/>
          <w:sz w:val="32"/>
          <w:szCs w:val="32"/>
        </w:rPr>
        <w:t>。</w:t>
      </w:r>
    </w:p>
    <w:p w:rsidR="00B72494" w:rsidRDefault="00B72494" w:rsidP="00B72494">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6、民众社区卫生服务站。负责民众社区卫生服务站的日常管理和为辖区群众提供基本医疗和基本公共卫生服务工作。</w:t>
      </w:r>
    </w:p>
    <w:p w:rsidR="00B72494" w:rsidRDefault="00B72494" w:rsidP="00B72494">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7、锦标社区卫生服务站。负责锦标社区卫生服务站的日常管理和为辖区群众提供基本医疗和基本公共卫生服务工作。</w:t>
      </w:r>
    </w:p>
    <w:p w:rsidR="00B72494" w:rsidRDefault="00B72494" w:rsidP="00B72494">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8、接源社区卫生服务站。负责接源社区卫生服务站的日常管理和为辖区群众提供基本医疗和基本公共卫生服务工作。</w:t>
      </w:r>
    </w:p>
    <w:p w:rsidR="00B72494" w:rsidRDefault="00B72494" w:rsidP="00B72494">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9、新平社区卫生服务站。负责新平社区卫生服务站的日常管理和为辖区群众提供基本医疗和基本公共卫生服务工作。</w:t>
      </w:r>
    </w:p>
    <w:p w:rsidR="00B72494" w:rsidRDefault="00B72494" w:rsidP="00B72494">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10、沙仔社区卫生服务站。负责沙仔社区卫生服务站的日常管理和为辖区群众提供基本医疗和基本公共卫生服务工作。</w:t>
      </w:r>
    </w:p>
    <w:p w:rsidR="00B72494" w:rsidRDefault="00B72494" w:rsidP="00B72494">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11、沿江社区卫生服务站。负责沿江社区卫生服务站的日常管理和为辖区群众提供基本医疗和基本公共卫生服务工作。</w:t>
      </w:r>
    </w:p>
    <w:p w:rsidR="00B72494" w:rsidRDefault="00B72494" w:rsidP="00B72494">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12、义仓社区卫生服务站。负责义仓社区卫生服务站的日常管理和为辖区群众提供基本医疗和基本公共卫生服务工作。</w:t>
      </w:r>
    </w:p>
    <w:p w:rsidR="00B72494" w:rsidRDefault="00B72494" w:rsidP="00B72494">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13、裕安社区卫生服务站。负责裕安社区卫生服务站的日常管理和为辖区群众提供基本医疗和基本公共卫生服务工作。</w:t>
      </w:r>
    </w:p>
    <w:p w:rsidR="00B72494" w:rsidRDefault="00B72494" w:rsidP="00B72494">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14、群安社区卫生服务站。负责群安社区卫生服务站的日常管理和为辖区群众提供基本医疗和基本公共卫生服务工作。</w:t>
      </w:r>
    </w:p>
    <w:p w:rsidR="00B72494" w:rsidRDefault="00B72494" w:rsidP="00B72494">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15、上网社区卫生服务站。负责上网社区卫生服务站的日常管理和为辖区群众提供基本医疗和基本公共卫生服务工作。</w:t>
      </w:r>
    </w:p>
    <w:p w:rsidR="00B72494" w:rsidRDefault="00B72494" w:rsidP="00B72494">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16、三墩社区卫生服务站。负责三墩社区卫生服务站的日常管理和为辖区群众提供基本医疗和基本公共卫生服务工作。</w:t>
      </w:r>
    </w:p>
    <w:p w:rsidR="00B72494" w:rsidRDefault="00B72494" w:rsidP="00B72494">
      <w:pPr>
        <w:adjustRightInd w:val="0"/>
        <w:snapToGrid w:val="0"/>
        <w:spacing w:line="600" w:lineRule="exact"/>
        <w:ind w:firstLineChars="200" w:firstLine="640"/>
        <w:rPr>
          <w:rFonts w:ascii="仿宋_GB2312" w:eastAsia="仿宋_GB2312" w:hAnsi="仿宋_GB2312" w:cs="仿宋_GB2312"/>
          <w:sz w:val="30"/>
          <w:szCs w:val="30"/>
        </w:rPr>
      </w:pPr>
      <w:r>
        <w:rPr>
          <w:rFonts w:ascii="仿宋_GB2312" w:eastAsia="仿宋_GB2312" w:hAnsi="仿宋_GB2312" w:cs="仿宋_GB2312" w:hint="eastAsia"/>
          <w:sz w:val="32"/>
          <w:szCs w:val="32"/>
        </w:rPr>
        <w:lastRenderedPageBreak/>
        <w:t>17、新建社区卫生服务站。负责新建社区卫生服务站的日常管理和为辖区群众提供基本医疗和基本公共卫生服务工作。</w:t>
      </w:r>
    </w:p>
    <w:p w:rsidR="00B72494" w:rsidRDefault="00B72494" w:rsidP="00B72494">
      <w:pPr>
        <w:spacing w:line="288" w:lineRule="auto"/>
        <w:ind w:firstLineChars="200" w:firstLine="640"/>
        <w:rPr>
          <w:rFonts w:ascii="仿宋_GB2312" w:eastAsia="仿宋_GB2312"/>
          <w:sz w:val="32"/>
          <w:szCs w:val="32"/>
        </w:rPr>
      </w:pPr>
      <w:r>
        <w:rPr>
          <w:rFonts w:ascii="仿宋_GB2312" w:eastAsia="仿宋_GB2312" w:hint="eastAsia"/>
          <w:sz w:val="32"/>
          <w:szCs w:val="32"/>
        </w:rPr>
        <w:t xml:space="preserve">  </w:t>
      </w:r>
      <w:bookmarkEnd w:id="14"/>
    </w:p>
    <w:p w:rsidR="00B72494" w:rsidRDefault="00B72494" w:rsidP="00B72494">
      <w:pPr>
        <w:numPr>
          <w:ilvl w:val="0"/>
          <w:numId w:val="1"/>
        </w:numPr>
        <w:spacing w:line="288" w:lineRule="auto"/>
        <w:ind w:firstLineChars="200" w:firstLine="643"/>
        <w:jc w:val="left"/>
        <w:rPr>
          <w:rFonts w:ascii="宋体" w:hAnsi="宋体" w:cs="宋体"/>
          <w:b/>
          <w:bCs/>
          <w:sz w:val="32"/>
          <w:szCs w:val="32"/>
        </w:rPr>
      </w:pPr>
      <w:r>
        <w:rPr>
          <w:rFonts w:ascii="宋体" w:hAnsi="宋体" w:cs="宋体" w:hint="eastAsia"/>
          <w:b/>
          <w:bCs/>
          <w:sz w:val="32"/>
          <w:szCs w:val="32"/>
        </w:rPr>
        <w:t>部门决算单位构成</w:t>
      </w:r>
    </w:p>
    <w:p w:rsidR="00B72494" w:rsidRDefault="00B72494" w:rsidP="00B72494">
      <w:pPr>
        <w:spacing w:line="288" w:lineRule="auto"/>
        <w:ind w:firstLineChars="200" w:firstLine="640"/>
        <w:rPr>
          <w:rFonts w:ascii="仿宋_GB2312" w:eastAsia="仿宋_GB2312"/>
          <w:sz w:val="32"/>
          <w:szCs w:val="32"/>
        </w:rPr>
      </w:pPr>
      <w:bookmarkStart w:id="15" w:name="PO_part1Organization"/>
      <w:r w:rsidRPr="00995EA2">
        <w:rPr>
          <w:rFonts w:ascii="仿宋_GB2312" w:eastAsia="仿宋_GB2312" w:hint="eastAsia"/>
          <w:color w:val="000000"/>
          <w:sz w:val="32"/>
          <w:szCs w:val="32"/>
        </w:rPr>
        <w:t>我部门没有下属单位，按照部门决算编报要求，单独编制本部门决算。</w:t>
      </w:r>
      <w:r>
        <w:rPr>
          <w:rFonts w:ascii="仿宋_GB2312" w:eastAsia="仿宋_GB2312" w:hint="eastAsia"/>
          <w:sz w:val="32"/>
          <w:szCs w:val="32"/>
        </w:rPr>
        <w:t xml:space="preserve">  </w:t>
      </w:r>
      <w:bookmarkEnd w:id="15"/>
    </w:p>
    <w:p w:rsidR="00B72494" w:rsidRDefault="00B72494" w:rsidP="00B72494">
      <w:pPr>
        <w:tabs>
          <w:tab w:val="left" w:pos="5670"/>
        </w:tabs>
        <w:spacing w:line="288" w:lineRule="auto"/>
        <w:ind w:firstLineChars="200" w:firstLine="720"/>
        <w:outlineLvl w:val="0"/>
        <w:rPr>
          <w:rFonts w:ascii="宋体" w:hAnsi="宋体" w:cs="宋体"/>
          <w:sz w:val="36"/>
          <w:szCs w:val="36"/>
        </w:rPr>
        <w:sectPr w:rsidR="00B72494">
          <w:pgSz w:w="11906" w:h="16838"/>
          <w:pgMar w:top="1440" w:right="1531" w:bottom="1440" w:left="1531" w:header="851" w:footer="992" w:gutter="0"/>
          <w:cols w:space="720"/>
          <w:docGrid w:type="lines" w:linePitch="312"/>
        </w:sectPr>
      </w:pPr>
    </w:p>
    <w:p w:rsidR="00B72494" w:rsidRDefault="00B72494" w:rsidP="00B72494">
      <w:pPr>
        <w:spacing w:line="288" w:lineRule="auto"/>
        <w:ind w:firstLineChars="200" w:firstLine="723"/>
        <w:jc w:val="center"/>
        <w:outlineLvl w:val="0"/>
        <w:rPr>
          <w:rFonts w:ascii="宋体" w:hAnsi="宋体" w:cs="宋体"/>
          <w:b/>
          <w:sz w:val="36"/>
          <w:szCs w:val="36"/>
        </w:rPr>
      </w:pPr>
      <w:r>
        <w:rPr>
          <w:rFonts w:ascii="宋体" w:hAnsi="宋体" w:cs="宋体" w:hint="eastAsia"/>
          <w:b/>
          <w:sz w:val="36"/>
          <w:szCs w:val="36"/>
        </w:rPr>
        <w:lastRenderedPageBreak/>
        <w:t>第二部分：</w:t>
      </w:r>
      <w:bookmarkStart w:id="16" w:name="PO_part2DivNameYear1"/>
      <w:r>
        <w:rPr>
          <w:rFonts w:ascii="宋体" w:hAnsi="宋体" w:cs="宋体" w:hint="eastAsia"/>
          <w:b/>
          <w:sz w:val="36"/>
          <w:szCs w:val="36"/>
        </w:rPr>
        <w:t>中山市民众街道社区卫生服务中心2022</w:t>
      </w:r>
      <w:r>
        <w:rPr>
          <w:rFonts w:ascii="宋体" w:hAnsi="宋体" w:cs="宋体" w:hint="eastAsia"/>
          <w:b/>
          <w:sz w:val="11"/>
          <w:szCs w:val="11"/>
        </w:rPr>
        <w:t xml:space="preserve"> </w:t>
      </w:r>
      <w:bookmarkEnd w:id="16"/>
      <w:r>
        <w:rPr>
          <w:rFonts w:ascii="宋体" w:hAnsi="宋体" w:cs="宋体" w:hint="eastAsia"/>
          <w:b/>
          <w:sz w:val="36"/>
          <w:szCs w:val="36"/>
        </w:rPr>
        <w:t>年度部门决算表</w:t>
      </w:r>
    </w:p>
    <w:p w:rsidR="00B72494" w:rsidRDefault="00B72494" w:rsidP="00B72494">
      <w:pPr>
        <w:spacing w:line="288" w:lineRule="auto"/>
        <w:outlineLvl w:val="0"/>
        <w:rPr>
          <w:rFonts w:ascii="宋体" w:hAnsi="宋体" w:cs="宋体"/>
          <w:b/>
          <w:sz w:val="36"/>
          <w:szCs w:val="36"/>
        </w:rPr>
      </w:pPr>
      <w:bookmarkStart w:id="17" w:name="PO_part2Table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15"/>
        <w:gridCol w:w="998"/>
        <w:gridCol w:w="2550"/>
        <w:gridCol w:w="3200"/>
        <w:gridCol w:w="1364"/>
        <w:gridCol w:w="2748"/>
      </w:tblGrid>
      <w:tr w:rsidR="00B72494" w:rsidTr="00C6581D">
        <w:trPr>
          <w:cantSplit/>
          <w:trHeight w:val="431"/>
          <w:tblHeader/>
        </w:trPr>
        <w:tc>
          <w:tcPr>
            <w:tcW w:w="14175" w:type="dxa"/>
            <w:gridSpan w:val="6"/>
            <w:tcBorders>
              <w:top w:val="nil"/>
              <w:left w:val="nil"/>
              <w:bottom w:val="nil"/>
              <w:right w:val="nil"/>
            </w:tcBorders>
            <w:vAlign w:val="center"/>
          </w:tcPr>
          <w:p w:rsidR="00B72494" w:rsidRDefault="00B72494" w:rsidP="00C6581D">
            <w:pPr>
              <w:jc w:val="right"/>
              <w:rPr>
                <w:rFonts w:ascii="宋体" w:hAnsi="宋体" w:cs="宋体"/>
              </w:rPr>
            </w:pPr>
            <w:r>
              <w:rPr>
                <w:rFonts w:ascii="宋体" w:hAnsi="宋体" w:cs="宋体" w:hint="eastAsia"/>
                <w:kern w:val="0"/>
                <w:sz w:val="20"/>
                <w:szCs w:val="20"/>
              </w:rPr>
              <w:t>表1</w:t>
            </w:r>
          </w:p>
        </w:tc>
      </w:tr>
      <w:tr w:rsidR="00B72494" w:rsidTr="00C6581D">
        <w:trPr>
          <w:cantSplit/>
          <w:trHeight w:val="431"/>
          <w:tblHeader/>
        </w:trPr>
        <w:tc>
          <w:tcPr>
            <w:tcW w:w="14175" w:type="dxa"/>
            <w:gridSpan w:val="6"/>
            <w:tcBorders>
              <w:top w:val="nil"/>
              <w:left w:val="nil"/>
              <w:bottom w:val="nil"/>
              <w:right w:val="nil"/>
            </w:tcBorders>
            <w:vAlign w:val="center"/>
          </w:tcPr>
          <w:p w:rsidR="00B72494" w:rsidRDefault="00B72494" w:rsidP="00C6581D">
            <w:pPr>
              <w:jc w:val="center"/>
              <w:rPr>
                <w:rFonts w:ascii="宋体" w:hAnsi="宋体" w:cs="宋体"/>
                <w:b/>
              </w:rPr>
            </w:pPr>
            <w:r>
              <w:rPr>
                <w:rFonts w:ascii="宋体" w:hAnsi="宋体" w:cs="宋体" w:hint="eastAsia"/>
                <w:b/>
                <w:kern w:val="0"/>
                <w:sz w:val="32"/>
                <w:szCs w:val="32"/>
              </w:rPr>
              <w:t>收入支出决算总表</w:t>
            </w:r>
          </w:p>
        </w:tc>
      </w:tr>
      <w:tr w:rsidR="00B72494" w:rsidTr="00C6581D">
        <w:trPr>
          <w:cantSplit/>
          <w:trHeight w:val="431"/>
          <w:tblHeader/>
        </w:trPr>
        <w:tc>
          <w:tcPr>
            <w:tcW w:w="11427" w:type="dxa"/>
            <w:gridSpan w:val="5"/>
            <w:tcBorders>
              <w:top w:val="nil"/>
              <w:left w:val="nil"/>
              <w:bottom w:val="nil"/>
              <w:right w:val="nil"/>
            </w:tcBorders>
            <w:vAlign w:val="center"/>
          </w:tcPr>
          <w:p w:rsidR="00B72494" w:rsidRDefault="00B72494" w:rsidP="00C6581D">
            <w:pPr>
              <w:rPr>
                <w:rFonts w:ascii="宋体" w:hAnsi="宋体" w:cs="宋体"/>
              </w:rPr>
            </w:pPr>
            <w:bookmarkStart w:id="18" w:name="PO_part2DivName1"/>
            <w:r>
              <w:rPr>
                <w:rFonts w:ascii="宋体" w:hAnsi="宋体" w:cs="宋体" w:hint="eastAsia"/>
                <w:kern w:val="0"/>
                <w:sz w:val="20"/>
                <w:szCs w:val="20"/>
              </w:rPr>
              <w:t xml:space="preserve"> 部门（单位）</w:t>
            </w:r>
            <w:r>
              <w:rPr>
                <w:rFonts w:ascii="宋体" w:hAnsi="宋体" w:cs="宋体" w:hint="eastAsia"/>
                <w:kern w:val="0"/>
                <w:sz w:val="11"/>
                <w:szCs w:val="11"/>
              </w:rPr>
              <w:t xml:space="preserve"> </w:t>
            </w:r>
            <w:bookmarkEnd w:id="18"/>
            <w:r>
              <w:rPr>
                <w:rFonts w:ascii="宋体" w:hAnsi="宋体" w:cs="宋体" w:hint="eastAsia"/>
                <w:kern w:val="0"/>
                <w:sz w:val="20"/>
                <w:szCs w:val="20"/>
              </w:rPr>
              <w:t>：</w:t>
            </w:r>
            <w:bookmarkStart w:id="19" w:name="PO_part2Table1DivName1"/>
            <w:r w:rsidRPr="009421D4">
              <w:rPr>
                <w:rFonts w:ascii="宋体" w:hAnsi="宋体" w:hint="eastAsia"/>
                <w:color w:val="000000"/>
                <w:kern w:val="0"/>
                <w:sz w:val="18"/>
                <w:szCs w:val="18"/>
              </w:rPr>
              <w:t>中山市民众街道社区卫生服务中心</w:t>
            </w:r>
            <w:r>
              <w:rPr>
                <w:rFonts w:ascii="宋体" w:hAnsi="宋体" w:cs="宋体" w:hint="eastAsia"/>
                <w:kern w:val="0"/>
                <w:sz w:val="20"/>
                <w:szCs w:val="20"/>
              </w:rPr>
              <w:t xml:space="preserve"> </w:t>
            </w:r>
            <w:bookmarkEnd w:id="19"/>
          </w:p>
        </w:tc>
        <w:tc>
          <w:tcPr>
            <w:tcW w:w="2748" w:type="dxa"/>
            <w:tcBorders>
              <w:top w:val="nil"/>
              <w:left w:val="nil"/>
              <w:bottom w:val="nil"/>
              <w:right w:val="nil"/>
            </w:tcBorders>
            <w:vAlign w:val="center"/>
          </w:tcPr>
          <w:p w:rsidR="00B72494" w:rsidRDefault="00B72494" w:rsidP="00C6581D">
            <w:pPr>
              <w:jc w:val="right"/>
              <w:rPr>
                <w:rFonts w:ascii="宋体" w:hAnsi="宋体" w:cs="宋体"/>
              </w:rPr>
            </w:pPr>
            <w:r>
              <w:rPr>
                <w:rFonts w:ascii="宋体" w:hAnsi="宋体" w:cs="宋体" w:hint="eastAsia"/>
                <w:kern w:val="0"/>
                <w:sz w:val="20"/>
                <w:szCs w:val="20"/>
              </w:rPr>
              <w:t>单位：万元</w:t>
            </w:r>
          </w:p>
        </w:tc>
      </w:tr>
      <w:tr w:rsidR="00B72494" w:rsidTr="00C6581D">
        <w:trPr>
          <w:cantSplit/>
          <w:trHeight w:val="431"/>
          <w:tblHeader/>
        </w:trPr>
        <w:tc>
          <w:tcPr>
            <w:tcW w:w="6863" w:type="dxa"/>
            <w:gridSpan w:val="3"/>
            <w:tcBorders>
              <w:top w:val="single" w:sz="4" w:space="0" w:color="auto"/>
            </w:tcBorders>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收入</w:t>
            </w:r>
          </w:p>
        </w:tc>
        <w:tc>
          <w:tcPr>
            <w:tcW w:w="7312" w:type="dxa"/>
            <w:gridSpan w:val="3"/>
            <w:tcBorders>
              <w:top w:val="single" w:sz="4" w:space="0" w:color="auto"/>
            </w:tcBorders>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支出</w:t>
            </w:r>
          </w:p>
        </w:tc>
      </w:tr>
      <w:tr w:rsidR="00B72494" w:rsidTr="00C6581D">
        <w:trPr>
          <w:cantSplit/>
          <w:trHeight w:val="431"/>
          <w:tblHeader/>
        </w:trPr>
        <w:tc>
          <w:tcPr>
            <w:tcW w:w="3315"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项    目</w:t>
            </w:r>
          </w:p>
        </w:tc>
        <w:tc>
          <w:tcPr>
            <w:tcW w:w="99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行次</w:t>
            </w:r>
          </w:p>
        </w:tc>
        <w:tc>
          <w:tcPr>
            <w:tcW w:w="2550"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决算数</w:t>
            </w:r>
          </w:p>
        </w:tc>
        <w:tc>
          <w:tcPr>
            <w:tcW w:w="3200"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项    目</w:t>
            </w:r>
          </w:p>
        </w:tc>
        <w:tc>
          <w:tcPr>
            <w:tcW w:w="1364"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行次</w:t>
            </w:r>
          </w:p>
        </w:tc>
        <w:tc>
          <w:tcPr>
            <w:tcW w:w="274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决算数</w:t>
            </w:r>
          </w:p>
        </w:tc>
      </w:tr>
      <w:tr w:rsidR="00B72494" w:rsidTr="00C6581D">
        <w:trPr>
          <w:cantSplit/>
          <w:trHeight w:val="431"/>
          <w:tblHeader/>
        </w:trPr>
        <w:tc>
          <w:tcPr>
            <w:tcW w:w="3315"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栏    次</w:t>
            </w:r>
          </w:p>
        </w:tc>
        <w:tc>
          <w:tcPr>
            <w:tcW w:w="99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 xml:space="preserve">　</w:t>
            </w:r>
          </w:p>
        </w:tc>
        <w:tc>
          <w:tcPr>
            <w:tcW w:w="2550"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1</w:t>
            </w:r>
          </w:p>
        </w:tc>
        <w:tc>
          <w:tcPr>
            <w:tcW w:w="3200"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栏    次</w:t>
            </w:r>
          </w:p>
        </w:tc>
        <w:tc>
          <w:tcPr>
            <w:tcW w:w="1364"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 xml:space="preserve">　</w:t>
            </w:r>
          </w:p>
        </w:tc>
        <w:tc>
          <w:tcPr>
            <w:tcW w:w="274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2</w:t>
            </w:r>
          </w:p>
        </w:tc>
      </w:tr>
      <w:tr w:rsidR="00B72494" w:rsidTr="00C6581D">
        <w:trPr>
          <w:cantSplit/>
          <w:trHeight w:val="431"/>
        </w:trPr>
        <w:tc>
          <w:tcPr>
            <w:tcW w:w="3315"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一、一般公共预算财政拨款收入</w:t>
            </w:r>
          </w:p>
        </w:tc>
        <w:tc>
          <w:tcPr>
            <w:tcW w:w="99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1</w:t>
            </w:r>
          </w:p>
        </w:tc>
        <w:tc>
          <w:tcPr>
            <w:tcW w:w="2550" w:type="dxa"/>
            <w:vAlign w:val="center"/>
          </w:tcPr>
          <w:p w:rsidR="00B72494" w:rsidRDefault="00B72494" w:rsidP="00C6581D">
            <w:pPr>
              <w:widowControl/>
              <w:wordWrap w:val="0"/>
              <w:jc w:val="right"/>
              <w:rPr>
                <w:rFonts w:ascii="宋体" w:hAnsi="宋体" w:cs="宋体"/>
                <w:kern w:val="0"/>
                <w:szCs w:val="21"/>
              </w:rPr>
            </w:pPr>
            <w:r>
              <w:rPr>
                <w:rFonts w:ascii="宋体" w:hAnsi="宋体" w:cs="宋体" w:hint="eastAsia"/>
                <w:kern w:val="0"/>
                <w:szCs w:val="21"/>
              </w:rPr>
              <w:t>3365.03</w:t>
            </w:r>
          </w:p>
        </w:tc>
        <w:tc>
          <w:tcPr>
            <w:tcW w:w="3200"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一、一般公共服务支出</w:t>
            </w:r>
          </w:p>
        </w:tc>
        <w:tc>
          <w:tcPr>
            <w:tcW w:w="1364"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31</w:t>
            </w:r>
          </w:p>
        </w:tc>
        <w:tc>
          <w:tcPr>
            <w:tcW w:w="2748"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0.05</w:t>
            </w:r>
          </w:p>
        </w:tc>
      </w:tr>
      <w:tr w:rsidR="00B72494" w:rsidTr="00C6581D">
        <w:trPr>
          <w:cantSplit/>
          <w:trHeight w:val="431"/>
        </w:trPr>
        <w:tc>
          <w:tcPr>
            <w:tcW w:w="3315"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二、政府性基金预算财政拨款收入</w:t>
            </w:r>
          </w:p>
        </w:tc>
        <w:tc>
          <w:tcPr>
            <w:tcW w:w="99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2</w:t>
            </w:r>
          </w:p>
        </w:tc>
        <w:tc>
          <w:tcPr>
            <w:tcW w:w="2550" w:type="dxa"/>
            <w:vAlign w:val="center"/>
          </w:tcPr>
          <w:p w:rsidR="00B72494" w:rsidRDefault="00B72494" w:rsidP="00C6581D">
            <w:pPr>
              <w:widowControl/>
              <w:wordWrap w:val="0"/>
              <w:jc w:val="right"/>
              <w:rPr>
                <w:rFonts w:ascii="宋体" w:hAnsi="宋体" w:cs="宋体"/>
                <w:kern w:val="0"/>
                <w:szCs w:val="21"/>
              </w:rPr>
            </w:pPr>
            <w:r>
              <w:rPr>
                <w:rFonts w:ascii="宋体" w:hAnsi="宋体" w:cs="宋体" w:hint="eastAsia"/>
                <w:kern w:val="0"/>
                <w:szCs w:val="21"/>
              </w:rPr>
              <w:t>0.00</w:t>
            </w:r>
          </w:p>
        </w:tc>
        <w:tc>
          <w:tcPr>
            <w:tcW w:w="3200"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二、外交支出</w:t>
            </w:r>
          </w:p>
        </w:tc>
        <w:tc>
          <w:tcPr>
            <w:tcW w:w="1364"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32</w:t>
            </w:r>
          </w:p>
        </w:tc>
        <w:tc>
          <w:tcPr>
            <w:tcW w:w="2748"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3315"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三、国有资本经营预算财政拨款收入</w:t>
            </w:r>
          </w:p>
        </w:tc>
        <w:tc>
          <w:tcPr>
            <w:tcW w:w="99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3</w:t>
            </w:r>
          </w:p>
        </w:tc>
        <w:tc>
          <w:tcPr>
            <w:tcW w:w="2550"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3200"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三、国防支出</w:t>
            </w:r>
          </w:p>
        </w:tc>
        <w:tc>
          <w:tcPr>
            <w:tcW w:w="1364"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33</w:t>
            </w:r>
          </w:p>
        </w:tc>
        <w:tc>
          <w:tcPr>
            <w:tcW w:w="2748"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3315"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四、上级补助收入</w:t>
            </w:r>
          </w:p>
        </w:tc>
        <w:tc>
          <w:tcPr>
            <w:tcW w:w="99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4</w:t>
            </w:r>
          </w:p>
        </w:tc>
        <w:tc>
          <w:tcPr>
            <w:tcW w:w="2550"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3200"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四、公共安全支出</w:t>
            </w:r>
          </w:p>
        </w:tc>
        <w:tc>
          <w:tcPr>
            <w:tcW w:w="1364"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34</w:t>
            </w:r>
          </w:p>
        </w:tc>
        <w:tc>
          <w:tcPr>
            <w:tcW w:w="2748"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3315"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五、事业收入</w:t>
            </w:r>
          </w:p>
        </w:tc>
        <w:tc>
          <w:tcPr>
            <w:tcW w:w="99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5</w:t>
            </w:r>
          </w:p>
        </w:tc>
        <w:tc>
          <w:tcPr>
            <w:tcW w:w="2550"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1239.98</w:t>
            </w:r>
          </w:p>
        </w:tc>
        <w:tc>
          <w:tcPr>
            <w:tcW w:w="3200"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五、教育支出</w:t>
            </w:r>
          </w:p>
        </w:tc>
        <w:tc>
          <w:tcPr>
            <w:tcW w:w="1364"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35</w:t>
            </w:r>
          </w:p>
        </w:tc>
        <w:tc>
          <w:tcPr>
            <w:tcW w:w="2748"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3315"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六、经营收入</w:t>
            </w:r>
          </w:p>
        </w:tc>
        <w:tc>
          <w:tcPr>
            <w:tcW w:w="99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6</w:t>
            </w:r>
          </w:p>
        </w:tc>
        <w:tc>
          <w:tcPr>
            <w:tcW w:w="2550"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3200"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六、科学技术支出</w:t>
            </w:r>
          </w:p>
        </w:tc>
        <w:tc>
          <w:tcPr>
            <w:tcW w:w="1364"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36</w:t>
            </w:r>
          </w:p>
        </w:tc>
        <w:tc>
          <w:tcPr>
            <w:tcW w:w="2748"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3315"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七、附属单位上缴收入</w:t>
            </w:r>
          </w:p>
        </w:tc>
        <w:tc>
          <w:tcPr>
            <w:tcW w:w="99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7</w:t>
            </w:r>
          </w:p>
        </w:tc>
        <w:tc>
          <w:tcPr>
            <w:tcW w:w="2550" w:type="dxa"/>
            <w:vAlign w:val="center"/>
          </w:tcPr>
          <w:p w:rsidR="00B72494" w:rsidRDefault="00B72494" w:rsidP="00C6581D">
            <w:pPr>
              <w:widowControl/>
              <w:wordWrap w:val="0"/>
              <w:jc w:val="right"/>
              <w:rPr>
                <w:rFonts w:ascii="宋体" w:hAnsi="宋体" w:cs="宋体"/>
                <w:kern w:val="0"/>
                <w:szCs w:val="21"/>
              </w:rPr>
            </w:pPr>
            <w:r>
              <w:rPr>
                <w:rFonts w:ascii="宋体" w:hAnsi="宋体" w:cs="宋体" w:hint="eastAsia"/>
                <w:kern w:val="0"/>
                <w:szCs w:val="21"/>
              </w:rPr>
              <w:t>0.00</w:t>
            </w:r>
          </w:p>
        </w:tc>
        <w:tc>
          <w:tcPr>
            <w:tcW w:w="3200"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七、文化旅游体育与传媒支出</w:t>
            </w:r>
          </w:p>
        </w:tc>
        <w:tc>
          <w:tcPr>
            <w:tcW w:w="1364"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37</w:t>
            </w:r>
          </w:p>
        </w:tc>
        <w:tc>
          <w:tcPr>
            <w:tcW w:w="2748"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3315"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八、其他收入</w:t>
            </w:r>
          </w:p>
        </w:tc>
        <w:tc>
          <w:tcPr>
            <w:tcW w:w="99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8</w:t>
            </w:r>
          </w:p>
        </w:tc>
        <w:tc>
          <w:tcPr>
            <w:tcW w:w="2550" w:type="dxa"/>
            <w:vAlign w:val="center"/>
          </w:tcPr>
          <w:p w:rsidR="00B72494" w:rsidRDefault="00B72494" w:rsidP="00C6581D">
            <w:pPr>
              <w:widowControl/>
              <w:wordWrap w:val="0"/>
              <w:jc w:val="right"/>
              <w:rPr>
                <w:rFonts w:ascii="宋体" w:hAnsi="宋体" w:cs="宋体"/>
                <w:kern w:val="0"/>
                <w:szCs w:val="21"/>
              </w:rPr>
            </w:pPr>
            <w:r>
              <w:rPr>
                <w:rFonts w:ascii="宋体" w:hAnsi="宋体" w:cs="宋体" w:hint="eastAsia"/>
                <w:kern w:val="0"/>
                <w:szCs w:val="21"/>
              </w:rPr>
              <w:t>317.71</w:t>
            </w:r>
          </w:p>
        </w:tc>
        <w:tc>
          <w:tcPr>
            <w:tcW w:w="3200"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八、社会保障和就业支出</w:t>
            </w:r>
          </w:p>
        </w:tc>
        <w:tc>
          <w:tcPr>
            <w:tcW w:w="1364"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38</w:t>
            </w:r>
          </w:p>
        </w:tc>
        <w:tc>
          <w:tcPr>
            <w:tcW w:w="2748"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301.70</w:t>
            </w:r>
          </w:p>
        </w:tc>
      </w:tr>
      <w:tr w:rsidR="00B72494" w:rsidTr="00C6581D">
        <w:trPr>
          <w:cantSplit/>
          <w:trHeight w:val="431"/>
        </w:trPr>
        <w:tc>
          <w:tcPr>
            <w:tcW w:w="3315" w:type="dxa"/>
            <w:vAlign w:val="center"/>
          </w:tcPr>
          <w:p w:rsidR="00B72494" w:rsidRDefault="00B72494" w:rsidP="00C6581D">
            <w:pPr>
              <w:widowControl/>
              <w:jc w:val="left"/>
              <w:rPr>
                <w:rFonts w:ascii="宋体" w:hAnsi="宋体" w:cs="宋体"/>
                <w:kern w:val="0"/>
                <w:szCs w:val="21"/>
              </w:rPr>
            </w:pPr>
          </w:p>
        </w:tc>
        <w:tc>
          <w:tcPr>
            <w:tcW w:w="99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9</w:t>
            </w:r>
          </w:p>
        </w:tc>
        <w:tc>
          <w:tcPr>
            <w:tcW w:w="2550" w:type="dxa"/>
            <w:vAlign w:val="center"/>
          </w:tcPr>
          <w:p w:rsidR="00B72494" w:rsidRDefault="00B72494" w:rsidP="00C6581D">
            <w:pPr>
              <w:widowControl/>
              <w:jc w:val="right"/>
              <w:rPr>
                <w:rFonts w:ascii="宋体" w:hAnsi="宋体" w:cs="宋体"/>
                <w:kern w:val="0"/>
                <w:szCs w:val="21"/>
              </w:rPr>
            </w:pPr>
          </w:p>
        </w:tc>
        <w:tc>
          <w:tcPr>
            <w:tcW w:w="3200"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九、卫生健康支出</w:t>
            </w:r>
          </w:p>
        </w:tc>
        <w:tc>
          <w:tcPr>
            <w:tcW w:w="1364"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39</w:t>
            </w:r>
          </w:p>
        </w:tc>
        <w:tc>
          <w:tcPr>
            <w:tcW w:w="2748"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4440.67</w:t>
            </w:r>
          </w:p>
        </w:tc>
      </w:tr>
      <w:tr w:rsidR="00B72494" w:rsidTr="00C6581D">
        <w:trPr>
          <w:cantSplit/>
          <w:trHeight w:val="431"/>
        </w:trPr>
        <w:tc>
          <w:tcPr>
            <w:tcW w:w="3315" w:type="dxa"/>
            <w:vAlign w:val="center"/>
          </w:tcPr>
          <w:p w:rsidR="00B72494" w:rsidRDefault="00B72494" w:rsidP="00C6581D">
            <w:pPr>
              <w:widowControl/>
              <w:jc w:val="left"/>
              <w:rPr>
                <w:rFonts w:ascii="宋体" w:hAnsi="宋体" w:cs="宋体"/>
                <w:kern w:val="0"/>
                <w:szCs w:val="21"/>
              </w:rPr>
            </w:pPr>
          </w:p>
        </w:tc>
        <w:tc>
          <w:tcPr>
            <w:tcW w:w="99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10</w:t>
            </w:r>
          </w:p>
        </w:tc>
        <w:tc>
          <w:tcPr>
            <w:tcW w:w="2550" w:type="dxa"/>
            <w:vAlign w:val="center"/>
          </w:tcPr>
          <w:p w:rsidR="00B72494" w:rsidRDefault="00B72494" w:rsidP="00C6581D">
            <w:pPr>
              <w:widowControl/>
              <w:jc w:val="right"/>
              <w:rPr>
                <w:rFonts w:ascii="宋体" w:hAnsi="宋体" w:cs="宋体"/>
                <w:kern w:val="0"/>
                <w:szCs w:val="21"/>
              </w:rPr>
            </w:pPr>
          </w:p>
        </w:tc>
        <w:tc>
          <w:tcPr>
            <w:tcW w:w="3200"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十、节能环保支出</w:t>
            </w:r>
          </w:p>
        </w:tc>
        <w:tc>
          <w:tcPr>
            <w:tcW w:w="1364"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40</w:t>
            </w:r>
          </w:p>
        </w:tc>
        <w:tc>
          <w:tcPr>
            <w:tcW w:w="2748"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3315" w:type="dxa"/>
            <w:vAlign w:val="center"/>
          </w:tcPr>
          <w:p w:rsidR="00B72494" w:rsidRDefault="00B72494" w:rsidP="00C6581D">
            <w:pPr>
              <w:widowControl/>
              <w:jc w:val="left"/>
              <w:rPr>
                <w:rFonts w:ascii="宋体" w:hAnsi="宋体" w:cs="宋体"/>
                <w:kern w:val="0"/>
                <w:szCs w:val="21"/>
              </w:rPr>
            </w:pPr>
          </w:p>
        </w:tc>
        <w:tc>
          <w:tcPr>
            <w:tcW w:w="99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11</w:t>
            </w:r>
          </w:p>
        </w:tc>
        <w:tc>
          <w:tcPr>
            <w:tcW w:w="2550" w:type="dxa"/>
            <w:vAlign w:val="center"/>
          </w:tcPr>
          <w:p w:rsidR="00B72494" w:rsidRDefault="00B72494" w:rsidP="00C6581D">
            <w:pPr>
              <w:widowControl/>
              <w:jc w:val="right"/>
              <w:rPr>
                <w:rFonts w:ascii="宋体" w:hAnsi="宋体" w:cs="宋体"/>
                <w:kern w:val="0"/>
                <w:szCs w:val="21"/>
              </w:rPr>
            </w:pPr>
          </w:p>
        </w:tc>
        <w:tc>
          <w:tcPr>
            <w:tcW w:w="3200"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十一、城乡社区支出</w:t>
            </w:r>
          </w:p>
        </w:tc>
        <w:tc>
          <w:tcPr>
            <w:tcW w:w="1364"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41</w:t>
            </w:r>
          </w:p>
        </w:tc>
        <w:tc>
          <w:tcPr>
            <w:tcW w:w="2748"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3315" w:type="dxa"/>
            <w:vAlign w:val="center"/>
          </w:tcPr>
          <w:p w:rsidR="00B72494" w:rsidRDefault="00B72494" w:rsidP="00C6581D">
            <w:pPr>
              <w:widowControl/>
              <w:jc w:val="left"/>
              <w:rPr>
                <w:rFonts w:ascii="宋体" w:hAnsi="宋体" w:cs="宋体"/>
                <w:kern w:val="0"/>
                <w:szCs w:val="21"/>
              </w:rPr>
            </w:pPr>
          </w:p>
        </w:tc>
        <w:tc>
          <w:tcPr>
            <w:tcW w:w="99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12</w:t>
            </w:r>
          </w:p>
        </w:tc>
        <w:tc>
          <w:tcPr>
            <w:tcW w:w="2550" w:type="dxa"/>
            <w:vAlign w:val="center"/>
          </w:tcPr>
          <w:p w:rsidR="00B72494" w:rsidRDefault="00B72494" w:rsidP="00C6581D">
            <w:pPr>
              <w:widowControl/>
              <w:jc w:val="right"/>
              <w:rPr>
                <w:rFonts w:ascii="宋体" w:hAnsi="宋体" w:cs="宋体"/>
                <w:kern w:val="0"/>
                <w:szCs w:val="21"/>
              </w:rPr>
            </w:pPr>
          </w:p>
        </w:tc>
        <w:tc>
          <w:tcPr>
            <w:tcW w:w="3200"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十二、农林水支出</w:t>
            </w:r>
          </w:p>
        </w:tc>
        <w:tc>
          <w:tcPr>
            <w:tcW w:w="1364"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42</w:t>
            </w:r>
          </w:p>
        </w:tc>
        <w:tc>
          <w:tcPr>
            <w:tcW w:w="2748"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3315" w:type="dxa"/>
            <w:vAlign w:val="center"/>
          </w:tcPr>
          <w:p w:rsidR="00B72494" w:rsidRDefault="00B72494" w:rsidP="00C6581D">
            <w:pPr>
              <w:widowControl/>
              <w:jc w:val="left"/>
              <w:rPr>
                <w:rFonts w:ascii="宋体" w:hAnsi="宋体" w:cs="宋体"/>
                <w:kern w:val="0"/>
                <w:szCs w:val="21"/>
              </w:rPr>
            </w:pPr>
          </w:p>
        </w:tc>
        <w:tc>
          <w:tcPr>
            <w:tcW w:w="99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13</w:t>
            </w:r>
          </w:p>
        </w:tc>
        <w:tc>
          <w:tcPr>
            <w:tcW w:w="2550" w:type="dxa"/>
            <w:vAlign w:val="center"/>
          </w:tcPr>
          <w:p w:rsidR="00B72494" w:rsidRDefault="00B72494" w:rsidP="00C6581D">
            <w:pPr>
              <w:widowControl/>
              <w:jc w:val="right"/>
              <w:rPr>
                <w:rFonts w:ascii="宋体" w:hAnsi="宋体" w:cs="宋体"/>
                <w:kern w:val="0"/>
                <w:szCs w:val="21"/>
              </w:rPr>
            </w:pPr>
          </w:p>
        </w:tc>
        <w:tc>
          <w:tcPr>
            <w:tcW w:w="3200"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十三、交通运输支出</w:t>
            </w:r>
          </w:p>
        </w:tc>
        <w:tc>
          <w:tcPr>
            <w:tcW w:w="1364"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43</w:t>
            </w:r>
          </w:p>
        </w:tc>
        <w:tc>
          <w:tcPr>
            <w:tcW w:w="2748"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3315" w:type="dxa"/>
            <w:vAlign w:val="center"/>
          </w:tcPr>
          <w:p w:rsidR="00B72494" w:rsidRDefault="00B72494" w:rsidP="00C6581D">
            <w:pPr>
              <w:widowControl/>
              <w:jc w:val="left"/>
              <w:rPr>
                <w:rFonts w:ascii="宋体" w:hAnsi="宋体" w:cs="宋体"/>
                <w:kern w:val="0"/>
                <w:szCs w:val="21"/>
              </w:rPr>
            </w:pPr>
          </w:p>
        </w:tc>
        <w:tc>
          <w:tcPr>
            <w:tcW w:w="99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14</w:t>
            </w:r>
          </w:p>
        </w:tc>
        <w:tc>
          <w:tcPr>
            <w:tcW w:w="2550" w:type="dxa"/>
            <w:vAlign w:val="center"/>
          </w:tcPr>
          <w:p w:rsidR="00B72494" w:rsidRDefault="00B72494" w:rsidP="00C6581D">
            <w:pPr>
              <w:widowControl/>
              <w:jc w:val="right"/>
              <w:rPr>
                <w:rFonts w:ascii="宋体" w:hAnsi="宋体" w:cs="宋体"/>
                <w:kern w:val="0"/>
                <w:szCs w:val="21"/>
              </w:rPr>
            </w:pPr>
          </w:p>
        </w:tc>
        <w:tc>
          <w:tcPr>
            <w:tcW w:w="3200"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十四、资源勘探工业信息等支出</w:t>
            </w:r>
          </w:p>
        </w:tc>
        <w:tc>
          <w:tcPr>
            <w:tcW w:w="1364"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44</w:t>
            </w:r>
          </w:p>
        </w:tc>
        <w:tc>
          <w:tcPr>
            <w:tcW w:w="2748"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3315" w:type="dxa"/>
            <w:vAlign w:val="center"/>
          </w:tcPr>
          <w:p w:rsidR="00B72494" w:rsidRDefault="00B72494" w:rsidP="00C6581D">
            <w:pPr>
              <w:widowControl/>
              <w:jc w:val="left"/>
              <w:rPr>
                <w:rFonts w:ascii="宋体" w:hAnsi="宋体" w:cs="宋体"/>
                <w:kern w:val="0"/>
                <w:szCs w:val="21"/>
              </w:rPr>
            </w:pPr>
          </w:p>
        </w:tc>
        <w:tc>
          <w:tcPr>
            <w:tcW w:w="99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15</w:t>
            </w:r>
          </w:p>
        </w:tc>
        <w:tc>
          <w:tcPr>
            <w:tcW w:w="2550" w:type="dxa"/>
            <w:vAlign w:val="center"/>
          </w:tcPr>
          <w:p w:rsidR="00B72494" w:rsidRDefault="00B72494" w:rsidP="00C6581D">
            <w:pPr>
              <w:widowControl/>
              <w:jc w:val="right"/>
              <w:rPr>
                <w:rFonts w:ascii="宋体" w:hAnsi="宋体" w:cs="宋体"/>
                <w:kern w:val="0"/>
                <w:szCs w:val="21"/>
              </w:rPr>
            </w:pPr>
          </w:p>
        </w:tc>
        <w:tc>
          <w:tcPr>
            <w:tcW w:w="3200"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十五、商业服务业等支出</w:t>
            </w:r>
          </w:p>
        </w:tc>
        <w:tc>
          <w:tcPr>
            <w:tcW w:w="1364"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45</w:t>
            </w:r>
          </w:p>
        </w:tc>
        <w:tc>
          <w:tcPr>
            <w:tcW w:w="2748"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3315" w:type="dxa"/>
            <w:vAlign w:val="center"/>
          </w:tcPr>
          <w:p w:rsidR="00B72494" w:rsidRDefault="00B72494" w:rsidP="00C6581D">
            <w:pPr>
              <w:widowControl/>
              <w:jc w:val="left"/>
              <w:rPr>
                <w:rFonts w:ascii="宋体" w:hAnsi="宋体" w:cs="宋体"/>
                <w:kern w:val="0"/>
                <w:szCs w:val="21"/>
              </w:rPr>
            </w:pPr>
          </w:p>
        </w:tc>
        <w:tc>
          <w:tcPr>
            <w:tcW w:w="99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16</w:t>
            </w:r>
          </w:p>
        </w:tc>
        <w:tc>
          <w:tcPr>
            <w:tcW w:w="2550" w:type="dxa"/>
            <w:vAlign w:val="center"/>
          </w:tcPr>
          <w:p w:rsidR="00B72494" w:rsidRDefault="00B72494" w:rsidP="00C6581D">
            <w:pPr>
              <w:widowControl/>
              <w:jc w:val="right"/>
              <w:rPr>
                <w:rFonts w:ascii="宋体" w:hAnsi="宋体" w:cs="宋体"/>
                <w:kern w:val="0"/>
                <w:szCs w:val="21"/>
              </w:rPr>
            </w:pPr>
          </w:p>
        </w:tc>
        <w:tc>
          <w:tcPr>
            <w:tcW w:w="3200"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十六、金融支出</w:t>
            </w:r>
          </w:p>
        </w:tc>
        <w:tc>
          <w:tcPr>
            <w:tcW w:w="1364"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46</w:t>
            </w:r>
          </w:p>
        </w:tc>
        <w:tc>
          <w:tcPr>
            <w:tcW w:w="2748"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3315" w:type="dxa"/>
            <w:vAlign w:val="center"/>
          </w:tcPr>
          <w:p w:rsidR="00B72494" w:rsidRDefault="00B72494" w:rsidP="00C6581D">
            <w:pPr>
              <w:widowControl/>
              <w:jc w:val="left"/>
              <w:rPr>
                <w:rFonts w:ascii="宋体" w:hAnsi="宋体" w:cs="宋体"/>
                <w:kern w:val="0"/>
                <w:szCs w:val="21"/>
              </w:rPr>
            </w:pPr>
          </w:p>
        </w:tc>
        <w:tc>
          <w:tcPr>
            <w:tcW w:w="99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17</w:t>
            </w:r>
          </w:p>
        </w:tc>
        <w:tc>
          <w:tcPr>
            <w:tcW w:w="2550" w:type="dxa"/>
            <w:vAlign w:val="center"/>
          </w:tcPr>
          <w:p w:rsidR="00B72494" w:rsidRDefault="00B72494" w:rsidP="00C6581D">
            <w:pPr>
              <w:widowControl/>
              <w:jc w:val="right"/>
              <w:rPr>
                <w:rFonts w:ascii="宋体" w:hAnsi="宋体" w:cs="宋体"/>
                <w:kern w:val="0"/>
                <w:szCs w:val="21"/>
              </w:rPr>
            </w:pPr>
          </w:p>
        </w:tc>
        <w:tc>
          <w:tcPr>
            <w:tcW w:w="3200"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十七、援助其他地区支出</w:t>
            </w:r>
          </w:p>
        </w:tc>
        <w:tc>
          <w:tcPr>
            <w:tcW w:w="1364"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47</w:t>
            </w:r>
          </w:p>
        </w:tc>
        <w:tc>
          <w:tcPr>
            <w:tcW w:w="2748"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3315" w:type="dxa"/>
            <w:vAlign w:val="center"/>
          </w:tcPr>
          <w:p w:rsidR="00B72494" w:rsidRDefault="00B72494" w:rsidP="00C6581D">
            <w:pPr>
              <w:widowControl/>
              <w:jc w:val="left"/>
              <w:rPr>
                <w:rFonts w:ascii="宋体" w:hAnsi="宋体" w:cs="宋体"/>
                <w:kern w:val="0"/>
                <w:szCs w:val="21"/>
              </w:rPr>
            </w:pPr>
          </w:p>
        </w:tc>
        <w:tc>
          <w:tcPr>
            <w:tcW w:w="99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18</w:t>
            </w:r>
          </w:p>
        </w:tc>
        <w:tc>
          <w:tcPr>
            <w:tcW w:w="2550" w:type="dxa"/>
            <w:vAlign w:val="center"/>
          </w:tcPr>
          <w:p w:rsidR="00B72494" w:rsidRDefault="00B72494" w:rsidP="00C6581D">
            <w:pPr>
              <w:widowControl/>
              <w:jc w:val="right"/>
              <w:rPr>
                <w:rFonts w:ascii="宋体" w:hAnsi="宋体" w:cs="宋体"/>
                <w:kern w:val="0"/>
                <w:szCs w:val="21"/>
              </w:rPr>
            </w:pPr>
          </w:p>
        </w:tc>
        <w:tc>
          <w:tcPr>
            <w:tcW w:w="3200"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十八、自然资源海洋气象等支出</w:t>
            </w:r>
          </w:p>
        </w:tc>
        <w:tc>
          <w:tcPr>
            <w:tcW w:w="1364"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48</w:t>
            </w:r>
          </w:p>
        </w:tc>
        <w:tc>
          <w:tcPr>
            <w:tcW w:w="2748"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3315" w:type="dxa"/>
            <w:vAlign w:val="center"/>
          </w:tcPr>
          <w:p w:rsidR="00B72494" w:rsidRDefault="00B72494" w:rsidP="00C6581D">
            <w:pPr>
              <w:widowControl/>
              <w:jc w:val="left"/>
              <w:rPr>
                <w:rFonts w:ascii="宋体" w:hAnsi="宋体" w:cs="宋体"/>
                <w:kern w:val="0"/>
                <w:szCs w:val="21"/>
              </w:rPr>
            </w:pPr>
          </w:p>
        </w:tc>
        <w:tc>
          <w:tcPr>
            <w:tcW w:w="99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19</w:t>
            </w:r>
          </w:p>
        </w:tc>
        <w:tc>
          <w:tcPr>
            <w:tcW w:w="2550" w:type="dxa"/>
            <w:vAlign w:val="center"/>
          </w:tcPr>
          <w:p w:rsidR="00B72494" w:rsidRDefault="00B72494" w:rsidP="00C6581D">
            <w:pPr>
              <w:widowControl/>
              <w:jc w:val="right"/>
              <w:rPr>
                <w:rFonts w:ascii="宋体" w:hAnsi="宋体" w:cs="宋体"/>
                <w:kern w:val="0"/>
                <w:szCs w:val="21"/>
              </w:rPr>
            </w:pPr>
          </w:p>
        </w:tc>
        <w:tc>
          <w:tcPr>
            <w:tcW w:w="3200"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十九、住房保障支出</w:t>
            </w:r>
          </w:p>
        </w:tc>
        <w:tc>
          <w:tcPr>
            <w:tcW w:w="1364"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49</w:t>
            </w:r>
          </w:p>
        </w:tc>
        <w:tc>
          <w:tcPr>
            <w:tcW w:w="2748"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180.29</w:t>
            </w:r>
          </w:p>
        </w:tc>
      </w:tr>
      <w:tr w:rsidR="00B72494" w:rsidTr="00C6581D">
        <w:trPr>
          <w:cantSplit/>
          <w:trHeight w:val="431"/>
        </w:trPr>
        <w:tc>
          <w:tcPr>
            <w:tcW w:w="3315" w:type="dxa"/>
            <w:vAlign w:val="center"/>
          </w:tcPr>
          <w:p w:rsidR="00B72494" w:rsidRDefault="00B72494" w:rsidP="00C6581D">
            <w:pPr>
              <w:widowControl/>
              <w:jc w:val="left"/>
              <w:rPr>
                <w:rFonts w:ascii="宋体" w:hAnsi="宋体" w:cs="宋体"/>
                <w:kern w:val="0"/>
                <w:szCs w:val="21"/>
              </w:rPr>
            </w:pPr>
          </w:p>
        </w:tc>
        <w:tc>
          <w:tcPr>
            <w:tcW w:w="99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20</w:t>
            </w:r>
          </w:p>
        </w:tc>
        <w:tc>
          <w:tcPr>
            <w:tcW w:w="2550" w:type="dxa"/>
            <w:vAlign w:val="center"/>
          </w:tcPr>
          <w:p w:rsidR="00B72494" w:rsidRDefault="00B72494" w:rsidP="00C6581D">
            <w:pPr>
              <w:widowControl/>
              <w:jc w:val="right"/>
              <w:rPr>
                <w:rFonts w:ascii="宋体" w:hAnsi="宋体" w:cs="宋体"/>
                <w:kern w:val="0"/>
                <w:szCs w:val="21"/>
              </w:rPr>
            </w:pPr>
          </w:p>
        </w:tc>
        <w:tc>
          <w:tcPr>
            <w:tcW w:w="3200"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二十、粮油物资储备支出</w:t>
            </w:r>
          </w:p>
        </w:tc>
        <w:tc>
          <w:tcPr>
            <w:tcW w:w="1364"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50</w:t>
            </w:r>
          </w:p>
        </w:tc>
        <w:tc>
          <w:tcPr>
            <w:tcW w:w="2748"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3315" w:type="dxa"/>
            <w:vAlign w:val="center"/>
          </w:tcPr>
          <w:p w:rsidR="00B72494" w:rsidRDefault="00B72494" w:rsidP="00C6581D">
            <w:pPr>
              <w:widowControl/>
              <w:jc w:val="left"/>
              <w:rPr>
                <w:rFonts w:ascii="宋体" w:hAnsi="宋体" w:cs="宋体"/>
                <w:kern w:val="0"/>
                <w:szCs w:val="21"/>
              </w:rPr>
            </w:pPr>
          </w:p>
        </w:tc>
        <w:tc>
          <w:tcPr>
            <w:tcW w:w="99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21</w:t>
            </w:r>
          </w:p>
        </w:tc>
        <w:tc>
          <w:tcPr>
            <w:tcW w:w="2550" w:type="dxa"/>
            <w:vAlign w:val="center"/>
          </w:tcPr>
          <w:p w:rsidR="00B72494" w:rsidRDefault="00B72494" w:rsidP="00C6581D">
            <w:pPr>
              <w:widowControl/>
              <w:jc w:val="right"/>
              <w:rPr>
                <w:rFonts w:ascii="宋体" w:hAnsi="宋体" w:cs="宋体"/>
                <w:kern w:val="0"/>
                <w:szCs w:val="21"/>
              </w:rPr>
            </w:pPr>
          </w:p>
        </w:tc>
        <w:tc>
          <w:tcPr>
            <w:tcW w:w="3200"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二十一、国有资本经营预算支出</w:t>
            </w:r>
          </w:p>
        </w:tc>
        <w:tc>
          <w:tcPr>
            <w:tcW w:w="1364"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51</w:t>
            </w:r>
          </w:p>
        </w:tc>
        <w:tc>
          <w:tcPr>
            <w:tcW w:w="2748"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3315" w:type="dxa"/>
            <w:vAlign w:val="center"/>
          </w:tcPr>
          <w:p w:rsidR="00B72494" w:rsidRDefault="00B72494" w:rsidP="00C6581D">
            <w:pPr>
              <w:widowControl/>
              <w:jc w:val="left"/>
              <w:rPr>
                <w:rFonts w:ascii="宋体" w:hAnsi="宋体" w:cs="宋体"/>
                <w:kern w:val="0"/>
                <w:szCs w:val="21"/>
              </w:rPr>
            </w:pPr>
          </w:p>
        </w:tc>
        <w:tc>
          <w:tcPr>
            <w:tcW w:w="99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22</w:t>
            </w:r>
          </w:p>
        </w:tc>
        <w:tc>
          <w:tcPr>
            <w:tcW w:w="2550" w:type="dxa"/>
            <w:vAlign w:val="center"/>
          </w:tcPr>
          <w:p w:rsidR="00B72494" w:rsidRDefault="00B72494" w:rsidP="00C6581D">
            <w:pPr>
              <w:widowControl/>
              <w:jc w:val="right"/>
              <w:rPr>
                <w:rFonts w:ascii="宋体" w:hAnsi="宋体" w:cs="宋体"/>
                <w:kern w:val="0"/>
                <w:szCs w:val="21"/>
              </w:rPr>
            </w:pPr>
          </w:p>
        </w:tc>
        <w:tc>
          <w:tcPr>
            <w:tcW w:w="3200"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二十二、灾害防治及应急管理支出</w:t>
            </w:r>
          </w:p>
        </w:tc>
        <w:tc>
          <w:tcPr>
            <w:tcW w:w="1364"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52</w:t>
            </w:r>
          </w:p>
        </w:tc>
        <w:tc>
          <w:tcPr>
            <w:tcW w:w="2748"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3315" w:type="dxa"/>
            <w:vAlign w:val="center"/>
          </w:tcPr>
          <w:p w:rsidR="00B72494" w:rsidRDefault="00B72494" w:rsidP="00C6581D">
            <w:pPr>
              <w:widowControl/>
              <w:rPr>
                <w:rFonts w:ascii="宋体" w:hAnsi="宋体" w:cs="宋体"/>
                <w:kern w:val="0"/>
                <w:szCs w:val="21"/>
              </w:rPr>
            </w:pPr>
          </w:p>
        </w:tc>
        <w:tc>
          <w:tcPr>
            <w:tcW w:w="99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23</w:t>
            </w:r>
          </w:p>
        </w:tc>
        <w:tc>
          <w:tcPr>
            <w:tcW w:w="2550" w:type="dxa"/>
            <w:vAlign w:val="center"/>
          </w:tcPr>
          <w:p w:rsidR="00B72494" w:rsidRDefault="00B72494" w:rsidP="00C6581D">
            <w:pPr>
              <w:widowControl/>
              <w:jc w:val="right"/>
              <w:rPr>
                <w:rFonts w:ascii="宋体" w:hAnsi="宋体" w:cs="宋体"/>
                <w:kern w:val="0"/>
                <w:szCs w:val="21"/>
              </w:rPr>
            </w:pPr>
          </w:p>
        </w:tc>
        <w:tc>
          <w:tcPr>
            <w:tcW w:w="3200"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二十三、其他支出</w:t>
            </w:r>
          </w:p>
        </w:tc>
        <w:tc>
          <w:tcPr>
            <w:tcW w:w="1364"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53</w:t>
            </w:r>
          </w:p>
        </w:tc>
        <w:tc>
          <w:tcPr>
            <w:tcW w:w="2748"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3315" w:type="dxa"/>
            <w:vAlign w:val="center"/>
          </w:tcPr>
          <w:p w:rsidR="00B72494" w:rsidRDefault="00B72494" w:rsidP="00C6581D">
            <w:pPr>
              <w:widowControl/>
              <w:rPr>
                <w:rFonts w:ascii="宋体" w:hAnsi="宋体" w:cs="宋体"/>
                <w:kern w:val="0"/>
                <w:szCs w:val="21"/>
              </w:rPr>
            </w:pPr>
          </w:p>
        </w:tc>
        <w:tc>
          <w:tcPr>
            <w:tcW w:w="99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24</w:t>
            </w:r>
          </w:p>
        </w:tc>
        <w:tc>
          <w:tcPr>
            <w:tcW w:w="2550" w:type="dxa"/>
            <w:vAlign w:val="center"/>
          </w:tcPr>
          <w:p w:rsidR="00B72494" w:rsidRDefault="00B72494" w:rsidP="00C6581D">
            <w:pPr>
              <w:widowControl/>
              <w:jc w:val="right"/>
              <w:rPr>
                <w:rFonts w:ascii="宋体" w:hAnsi="宋体" w:cs="宋体"/>
                <w:kern w:val="0"/>
                <w:szCs w:val="21"/>
              </w:rPr>
            </w:pPr>
          </w:p>
        </w:tc>
        <w:tc>
          <w:tcPr>
            <w:tcW w:w="3200"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二十四、债务还本支出</w:t>
            </w:r>
          </w:p>
        </w:tc>
        <w:tc>
          <w:tcPr>
            <w:tcW w:w="1364"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54</w:t>
            </w:r>
          </w:p>
        </w:tc>
        <w:tc>
          <w:tcPr>
            <w:tcW w:w="2748"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3315" w:type="dxa"/>
            <w:vAlign w:val="center"/>
          </w:tcPr>
          <w:p w:rsidR="00B72494" w:rsidRDefault="00B72494" w:rsidP="00C6581D">
            <w:pPr>
              <w:widowControl/>
              <w:rPr>
                <w:rFonts w:ascii="宋体" w:hAnsi="宋体" w:cs="宋体"/>
                <w:kern w:val="0"/>
                <w:szCs w:val="21"/>
              </w:rPr>
            </w:pPr>
          </w:p>
        </w:tc>
        <w:tc>
          <w:tcPr>
            <w:tcW w:w="99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25</w:t>
            </w:r>
          </w:p>
        </w:tc>
        <w:tc>
          <w:tcPr>
            <w:tcW w:w="2550" w:type="dxa"/>
            <w:vAlign w:val="center"/>
          </w:tcPr>
          <w:p w:rsidR="00B72494" w:rsidRDefault="00B72494" w:rsidP="00C6581D">
            <w:pPr>
              <w:widowControl/>
              <w:jc w:val="right"/>
              <w:rPr>
                <w:rFonts w:ascii="宋体" w:hAnsi="宋体" w:cs="宋体"/>
                <w:kern w:val="0"/>
                <w:szCs w:val="21"/>
              </w:rPr>
            </w:pPr>
          </w:p>
        </w:tc>
        <w:tc>
          <w:tcPr>
            <w:tcW w:w="3200"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二十五、债务付息支出</w:t>
            </w:r>
          </w:p>
        </w:tc>
        <w:tc>
          <w:tcPr>
            <w:tcW w:w="1364"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55</w:t>
            </w:r>
          </w:p>
        </w:tc>
        <w:tc>
          <w:tcPr>
            <w:tcW w:w="2748"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3315" w:type="dxa"/>
            <w:vAlign w:val="center"/>
          </w:tcPr>
          <w:p w:rsidR="00B72494" w:rsidRDefault="00B72494" w:rsidP="00C6581D">
            <w:pPr>
              <w:widowControl/>
              <w:rPr>
                <w:rFonts w:ascii="宋体" w:hAnsi="宋体" w:cs="宋体"/>
                <w:kern w:val="0"/>
                <w:szCs w:val="21"/>
              </w:rPr>
            </w:pPr>
          </w:p>
        </w:tc>
        <w:tc>
          <w:tcPr>
            <w:tcW w:w="99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26</w:t>
            </w:r>
          </w:p>
        </w:tc>
        <w:tc>
          <w:tcPr>
            <w:tcW w:w="2550" w:type="dxa"/>
            <w:vAlign w:val="center"/>
          </w:tcPr>
          <w:p w:rsidR="00B72494" w:rsidRDefault="00B72494" w:rsidP="00C6581D">
            <w:pPr>
              <w:widowControl/>
              <w:jc w:val="right"/>
              <w:rPr>
                <w:rFonts w:ascii="宋体" w:hAnsi="宋体" w:cs="宋体"/>
                <w:kern w:val="0"/>
                <w:szCs w:val="21"/>
              </w:rPr>
            </w:pPr>
          </w:p>
        </w:tc>
        <w:tc>
          <w:tcPr>
            <w:tcW w:w="3200"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二十六、抗疫特别国债安排的支出</w:t>
            </w:r>
          </w:p>
        </w:tc>
        <w:tc>
          <w:tcPr>
            <w:tcW w:w="1364"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56</w:t>
            </w:r>
          </w:p>
        </w:tc>
        <w:tc>
          <w:tcPr>
            <w:tcW w:w="2748"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3315" w:type="dxa"/>
            <w:vAlign w:val="center"/>
          </w:tcPr>
          <w:p w:rsidR="00B72494" w:rsidRDefault="00B72494" w:rsidP="00C6581D">
            <w:pPr>
              <w:widowControl/>
              <w:jc w:val="center"/>
              <w:rPr>
                <w:rFonts w:ascii="宋体" w:hAnsi="宋体" w:cs="宋体"/>
                <w:kern w:val="0"/>
                <w:szCs w:val="21"/>
              </w:rPr>
            </w:pPr>
            <w:r>
              <w:rPr>
                <w:rFonts w:ascii="宋体" w:hAnsi="宋体" w:cs="宋体" w:hint="eastAsia"/>
                <w:b/>
                <w:bCs/>
                <w:kern w:val="0"/>
                <w:szCs w:val="21"/>
              </w:rPr>
              <w:t>本年收入合计</w:t>
            </w:r>
          </w:p>
        </w:tc>
        <w:tc>
          <w:tcPr>
            <w:tcW w:w="99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27</w:t>
            </w:r>
          </w:p>
        </w:tc>
        <w:tc>
          <w:tcPr>
            <w:tcW w:w="2550"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4922.71</w:t>
            </w:r>
          </w:p>
        </w:tc>
        <w:tc>
          <w:tcPr>
            <w:tcW w:w="3200" w:type="dxa"/>
            <w:vAlign w:val="center"/>
          </w:tcPr>
          <w:p w:rsidR="00B72494" w:rsidRDefault="00B72494" w:rsidP="00C6581D">
            <w:pPr>
              <w:widowControl/>
              <w:jc w:val="center"/>
              <w:rPr>
                <w:rFonts w:ascii="宋体" w:hAnsi="宋体" w:cs="宋体"/>
                <w:kern w:val="0"/>
                <w:szCs w:val="21"/>
              </w:rPr>
            </w:pPr>
            <w:r>
              <w:rPr>
                <w:rFonts w:ascii="宋体" w:hAnsi="宋体" w:cs="宋体" w:hint="eastAsia"/>
                <w:b/>
                <w:bCs/>
                <w:kern w:val="0"/>
                <w:szCs w:val="21"/>
              </w:rPr>
              <w:t>本年支出合计</w:t>
            </w:r>
          </w:p>
        </w:tc>
        <w:tc>
          <w:tcPr>
            <w:tcW w:w="1364"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57</w:t>
            </w:r>
          </w:p>
        </w:tc>
        <w:tc>
          <w:tcPr>
            <w:tcW w:w="2748"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4922.71</w:t>
            </w:r>
          </w:p>
        </w:tc>
      </w:tr>
      <w:tr w:rsidR="00B72494" w:rsidTr="00C6581D">
        <w:trPr>
          <w:cantSplit/>
          <w:trHeight w:val="431"/>
        </w:trPr>
        <w:tc>
          <w:tcPr>
            <w:tcW w:w="3315"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使用非财政拨款结余</w:t>
            </w:r>
          </w:p>
        </w:tc>
        <w:tc>
          <w:tcPr>
            <w:tcW w:w="99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28</w:t>
            </w:r>
          </w:p>
        </w:tc>
        <w:tc>
          <w:tcPr>
            <w:tcW w:w="2550"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3200" w:type="dxa"/>
            <w:vAlign w:val="center"/>
          </w:tcPr>
          <w:p w:rsidR="00B72494" w:rsidRDefault="00B72494" w:rsidP="003630A8">
            <w:pPr>
              <w:widowControl/>
              <w:ind w:firstLineChars="500" w:firstLine="1050"/>
              <w:jc w:val="left"/>
              <w:rPr>
                <w:rFonts w:ascii="宋体" w:hAnsi="宋体" w:cs="宋体"/>
                <w:kern w:val="0"/>
                <w:szCs w:val="21"/>
              </w:rPr>
            </w:pPr>
            <w:r>
              <w:rPr>
                <w:rFonts w:ascii="宋体" w:hAnsi="宋体" w:cs="宋体" w:hint="eastAsia"/>
                <w:kern w:val="0"/>
                <w:szCs w:val="21"/>
              </w:rPr>
              <w:t>结余分配</w:t>
            </w:r>
          </w:p>
        </w:tc>
        <w:tc>
          <w:tcPr>
            <w:tcW w:w="1364"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58</w:t>
            </w:r>
          </w:p>
        </w:tc>
        <w:tc>
          <w:tcPr>
            <w:tcW w:w="2748"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3315"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年初结转和结余</w:t>
            </w:r>
          </w:p>
        </w:tc>
        <w:tc>
          <w:tcPr>
            <w:tcW w:w="99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29</w:t>
            </w:r>
          </w:p>
        </w:tc>
        <w:tc>
          <w:tcPr>
            <w:tcW w:w="2550"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3200"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年末结转和结余</w:t>
            </w:r>
          </w:p>
        </w:tc>
        <w:tc>
          <w:tcPr>
            <w:tcW w:w="1364"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59</w:t>
            </w:r>
          </w:p>
        </w:tc>
        <w:tc>
          <w:tcPr>
            <w:tcW w:w="2748"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3315" w:type="dxa"/>
            <w:vAlign w:val="center"/>
          </w:tcPr>
          <w:p w:rsidR="00B72494" w:rsidRDefault="00B72494" w:rsidP="00C6581D">
            <w:pPr>
              <w:widowControl/>
              <w:jc w:val="center"/>
              <w:rPr>
                <w:rFonts w:ascii="宋体" w:hAnsi="宋体" w:cs="宋体"/>
                <w:b/>
                <w:bCs/>
                <w:kern w:val="0"/>
                <w:szCs w:val="21"/>
              </w:rPr>
            </w:pPr>
            <w:r>
              <w:rPr>
                <w:rFonts w:ascii="宋体" w:hAnsi="宋体" w:cs="宋体" w:hint="eastAsia"/>
                <w:b/>
                <w:bCs/>
                <w:kern w:val="0"/>
                <w:szCs w:val="21"/>
              </w:rPr>
              <w:t>总计</w:t>
            </w:r>
          </w:p>
        </w:tc>
        <w:tc>
          <w:tcPr>
            <w:tcW w:w="99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30</w:t>
            </w:r>
          </w:p>
        </w:tc>
        <w:tc>
          <w:tcPr>
            <w:tcW w:w="2550"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4922.71</w:t>
            </w:r>
          </w:p>
        </w:tc>
        <w:tc>
          <w:tcPr>
            <w:tcW w:w="3200" w:type="dxa"/>
            <w:vAlign w:val="center"/>
          </w:tcPr>
          <w:p w:rsidR="00B72494" w:rsidRDefault="00B72494" w:rsidP="00C6581D">
            <w:pPr>
              <w:widowControl/>
              <w:jc w:val="center"/>
              <w:rPr>
                <w:rFonts w:ascii="宋体" w:hAnsi="宋体" w:cs="宋体"/>
                <w:kern w:val="0"/>
                <w:szCs w:val="21"/>
              </w:rPr>
            </w:pPr>
            <w:r>
              <w:rPr>
                <w:rFonts w:ascii="宋体" w:hAnsi="宋体" w:cs="宋体" w:hint="eastAsia"/>
                <w:b/>
                <w:bCs/>
                <w:kern w:val="0"/>
                <w:szCs w:val="21"/>
              </w:rPr>
              <w:t>总计</w:t>
            </w:r>
          </w:p>
        </w:tc>
        <w:tc>
          <w:tcPr>
            <w:tcW w:w="1364"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60</w:t>
            </w:r>
          </w:p>
        </w:tc>
        <w:tc>
          <w:tcPr>
            <w:tcW w:w="2748"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4922.71</w:t>
            </w:r>
          </w:p>
        </w:tc>
      </w:tr>
    </w:tbl>
    <w:p w:rsidR="00B72494" w:rsidRDefault="00B72494" w:rsidP="00B72494">
      <w:pPr>
        <w:spacing w:line="360" w:lineRule="auto"/>
        <w:ind w:firstLineChars="400" w:firstLine="840"/>
        <w:rPr>
          <w:rFonts w:ascii="宋体" w:hAnsi="宋体" w:cs="宋体"/>
          <w:szCs w:val="21"/>
        </w:rPr>
      </w:pPr>
      <w:r>
        <w:rPr>
          <w:rFonts w:ascii="宋体" w:hAnsi="宋体" w:cs="宋体" w:hint="eastAsia"/>
          <w:szCs w:val="21"/>
        </w:rPr>
        <w:t>注：</w:t>
      </w:r>
      <w:bookmarkStart w:id="20" w:name="PO_part2Table1Remark1"/>
      <w:r>
        <w:rPr>
          <w:rFonts w:ascii="宋体" w:hAnsi="宋体" w:cs="宋体" w:hint="eastAsia"/>
          <w:szCs w:val="21"/>
        </w:rPr>
        <w:t xml:space="preserve">1.本表反映部门（单位）本年度的总收支和年末结转结余情况。  </w:t>
      </w:r>
      <w:bookmarkEnd w:id="20"/>
      <w:r>
        <w:rPr>
          <w:rFonts w:ascii="宋体" w:hAnsi="宋体" w:cs="宋体" w:hint="eastAsia"/>
          <w:szCs w:val="21"/>
        </w:rPr>
        <w:t xml:space="preserve"> </w:t>
      </w:r>
      <w:bookmarkEnd w:id="17"/>
    </w:p>
    <w:p w:rsidR="00B72494" w:rsidRDefault="00B72494" w:rsidP="00B72494">
      <w:pPr>
        <w:spacing w:line="360" w:lineRule="auto"/>
        <w:ind w:firstLineChars="400" w:firstLine="840"/>
        <w:rPr>
          <w:rFonts w:ascii="宋体" w:hAnsi="宋体" w:cs="宋体"/>
        </w:rPr>
      </w:pPr>
      <w:r>
        <w:rPr>
          <w:rFonts w:ascii="宋体" w:hAnsi="宋体" w:cs="宋体" w:hint="eastAsia"/>
          <w:szCs w:val="21"/>
        </w:rPr>
        <w:t xml:space="preserve">    2.本套报表金额单位转换时可能存在尾数误差。</w:t>
      </w:r>
      <w:r>
        <w:rPr>
          <w:rFonts w:ascii="宋体" w:hAnsi="宋体" w:cs="宋体" w:hint="eastAsia"/>
        </w:rPr>
        <w:br w:type="page"/>
      </w:r>
      <w:bookmarkStart w:id="21" w:name="PO_part2Table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0"/>
        <w:gridCol w:w="2050"/>
        <w:gridCol w:w="1552"/>
        <w:gridCol w:w="1491"/>
        <w:gridCol w:w="1576"/>
        <w:gridCol w:w="1576"/>
        <w:gridCol w:w="1576"/>
        <w:gridCol w:w="1576"/>
        <w:gridCol w:w="1568"/>
      </w:tblGrid>
      <w:tr w:rsidR="00B72494" w:rsidTr="00C6581D">
        <w:trPr>
          <w:cantSplit/>
          <w:trHeight w:val="431"/>
          <w:tblHeader/>
        </w:trPr>
        <w:tc>
          <w:tcPr>
            <w:tcW w:w="14175" w:type="dxa"/>
            <w:gridSpan w:val="9"/>
            <w:tcBorders>
              <w:top w:val="nil"/>
              <w:left w:val="nil"/>
              <w:bottom w:val="nil"/>
              <w:right w:val="nil"/>
            </w:tcBorders>
            <w:vAlign w:val="center"/>
          </w:tcPr>
          <w:p w:rsidR="00B72494" w:rsidRDefault="00B72494" w:rsidP="00C6581D">
            <w:pPr>
              <w:jc w:val="right"/>
              <w:rPr>
                <w:rFonts w:ascii="宋体" w:hAnsi="宋体" w:cs="宋体"/>
              </w:rPr>
            </w:pPr>
            <w:r>
              <w:rPr>
                <w:rFonts w:ascii="宋体" w:hAnsi="宋体" w:cs="宋体" w:hint="eastAsia"/>
                <w:kern w:val="0"/>
                <w:sz w:val="20"/>
                <w:szCs w:val="20"/>
              </w:rPr>
              <w:lastRenderedPageBreak/>
              <w:t>表2</w:t>
            </w:r>
          </w:p>
        </w:tc>
      </w:tr>
      <w:tr w:rsidR="00B72494" w:rsidTr="00C6581D">
        <w:trPr>
          <w:cantSplit/>
          <w:trHeight w:val="431"/>
          <w:tblHeader/>
        </w:trPr>
        <w:tc>
          <w:tcPr>
            <w:tcW w:w="14175" w:type="dxa"/>
            <w:gridSpan w:val="9"/>
            <w:tcBorders>
              <w:top w:val="nil"/>
              <w:left w:val="nil"/>
              <w:bottom w:val="nil"/>
              <w:right w:val="nil"/>
            </w:tcBorders>
          </w:tcPr>
          <w:p w:rsidR="00B72494" w:rsidRDefault="00B72494" w:rsidP="00C6581D">
            <w:pPr>
              <w:jc w:val="center"/>
              <w:rPr>
                <w:rFonts w:ascii="宋体" w:hAnsi="宋体" w:cs="宋体"/>
                <w:b/>
              </w:rPr>
            </w:pPr>
            <w:r>
              <w:rPr>
                <w:rFonts w:ascii="宋体" w:hAnsi="宋体" w:cs="宋体" w:hint="eastAsia"/>
                <w:b/>
                <w:kern w:val="0"/>
                <w:sz w:val="32"/>
                <w:szCs w:val="32"/>
              </w:rPr>
              <w:t>收入决算表</w:t>
            </w:r>
          </w:p>
        </w:tc>
      </w:tr>
      <w:tr w:rsidR="00B72494" w:rsidTr="00C6581D">
        <w:trPr>
          <w:cantSplit/>
          <w:trHeight w:val="431"/>
          <w:tblHeader/>
        </w:trPr>
        <w:tc>
          <w:tcPr>
            <w:tcW w:w="12607" w:type="dxa"/>
            <w:gridSpan w:val="8"/>
            <w:tcBorders>
              <w:top w:val="nil"/>
              <w:left w:val="nil"/>
              <w:bottom w:val="single" w:sz="4" w:space="0" w:color="auto"/>
              <w:right w:val="nil"/>
            </w:tcBorders>
          </w:tcPr>
          <w:p w:rsidR="00B72494" w:rsidRDefault="00B72494" w:rsidP="00C6581D">
            <w:pPr>
              <w:spacing w:line="360" w:lineRule="auto"/>
              <w:rPr>
                <w:rFonts w:ascii="宋体" w:hAnsi="宋体" w:cs="宋体"/>
                <w:sz w:val="28"/>
                <w:szCs w:val="28"/>
              </w:rPr>
            </w:pPr>
            <w:bookmarkStart w:id="22" w:name="PO_part2DivName2"/>
            <w:r>
              <w:rPr>
                <w:rFonts w:ascii="宋体" w:hAnsi="宋体" w:cs="宋体" w:hint="eastAsia"/>
                <w:kern w:val="0"/>
                <w:sz w:val="20"/>
                <w:szCs w:val="20"/>
              </w:rPr>
              <w:t>部门（单位）</w:t>
            </w:r>
            <w:r>
              <w:rPr>
                <w:rFonts w:ascii="宋体" w:hAnsi="宋体" w:cs="宋体" w:hint="eastAsia"/>
                <w:kern w:val="0"/>
                <w:sz w:val="11"/>
                <w:szCs w:val="11"/>
              </w:rPr>
              <w:t xml:space="preserve"> </w:t>
            </w:r>
            <w:bookmarkEnd w:id="22"/>
            <w:r>
              <w:rPr>
                <w:rFonts w:ascii="宋体" w:hAnsi="宋体" w:cs="宋体" w:hint="eastAsia"/>
                <w:kern w:val="0"/>
                <w:sz w:val="20"/>
                <w:szCs w:val="20"/>
              </w:rPr>
              <w:t>：</w:t>
            </w:r>
            <w:bookmarkStart w:id="23" w:name="PO_part2Table2DivName1"/>
            <w:r>
              <w:rPr>
                <w:rFonts w:ascii="宋体" w:hAnsi="宋体" w:cs="宋体" w:hint="eastAsia"/>
                <w:kern w:val="0"/>
                <w:sz w:val="20"/>
                <w:szCs w:val="20"/>
              </w:rPr>
              <w:t xml:space="preserve">中山市民众街道社区卫生服务中心 </w:t>
            </w:r>
            <w:bookmarkEnd w:id="23"/>
          </w:p>
        </w:tc>
        <w:tc>
          <w:tcPr>
            <w:tcW w:w="1568" w:type="dxa"/>
            <w:tcBorders>
              <w:top w:val="nil"/>
              <w:left w:val="nil"/>
              <w:bottom w:val="single" w:sz="4" w:space="0" w:color="auto"/>
              <w:right w:val="nil"/>
            </w:tcBorders>
            <w:vAlign w:val="center"/>
          </w:tcPr>
          <w:p w:rsidR="00B72494" w:rsidRDefault="00B72494" w:rsidP="00C6581D">
            <w:pPr>
              <w:jc w:val="right"/>
              <w:rPr>
                <w:rFonts w:ascii="宋体" w:hAnsi="宋体" w:cs="宋体"/>
              </w:rPr>
            </w:pPr>
            <w:r>
              <w:rPr>
                <w:rFonts w:ascii="宋体" w:hAnsi="宋体" w:cs="宋体" w:hint="eastAsia"/>
                <w:kern w:val="0"/>
                <w:sz w:val="20"/>
                <w:szCs w:val="20"/>
              </w:rPr>
              <w:t>单位：万元</w:t>
            </w:r>
          </w:p>
        </w:tc>
      </w:tr>
      <w:tr w:rsidR="00B72494" w:rsidTr="00C6581D">
        <w:trPr>
          <w:cantSplit/>
          <w:trHeight w:val="431"/>
          <w:tblHeader/>
        </w:trPr>
        <w:tc>
          <w:tcPr>
            <w:tcW w:w="3260" w:type="dxa"/>
            <w:gridSpan w:val="2"/>
            <w:tcBorders>
              <w:top w:val="single" w:sz="4" w:space="0" w:color="auto"/>
              <w:left w:val="single" w:sz="4" w:space="0" w:color="auto"/>
              <w:bottom w:val="single" w:sz="4" w:space="0" w:color="auto"/>
              <w:right w:val="single" w:sz="4" w:space="0" w:color="auto"/>
            </w:tcBorders>
            <w:vAlign w:val="center"/>
          </w:tcPr>
          <w:p w:rsidR="00B72494" w:rsidRDefault="00B72494" w:rsidP="00C6581D">
            <w:pPr>
              <w:jc w:val="center"/>
              <w:rPr>
                <w:rFonts w:ascii="宋体" w:hAnsi="宋体" w:cs="宋体"/>
                <w:szCs w:val="21"/>
              </w:rPr>
            </w:pPr>
            <w:r>
              <w:rPr>
                <w:rFonts w:ascii="宋体" w:hAnsi="宋体" w:cs="宋体" w:hint="eastAsia"/>
                <w:kern w:val="0"/>
                <w:szCs w:val="21"/>
              </w:rPr>
              <w:t>项    目</w:t>
            </w:r>
          </w:p>
        </w:tc>
        <w:tc>
          <w:tcPr>
            <w:tcW w:w="1552" w:type="dxa"/>
            <w:vMerge w:val="restart"/>
            <w:tcBorders>
              <w:top w:val="single" w:sz="4" w:space="0" w:color="auto"/>
              <w:left w:val="single" w:sz="4" w:space="0" w:color="auto"/>
              <w:bottom w:val="single" w:sz="4" w:space="0" w:color="auto"/>
              <w:right w:val="single" w:sz="4" w:space="0" w:color="auto"/>
            </w:tcBorders>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本年收入合计</w:t>
            </w:r>
          </w:p>
        </w:tc>
        <w:tc>
          <w:tcPr>
            <w:tcW w:w="1491" w:type="dxa"/>
            <w:vMerge w:val="restart"/>
            <w:tcBorders>
              <w:top w:val="single" w:sz="4" w:space="0" w:color="auto"/>
              <w:left w:val="single" w:sz="4" w:space="0" w:color="auto"/>
              <w:bottom w:val="single" w:sz="4" w:space="0" w:color="auto"/>
              <w:right w:val="single" w:sz="4" w:space="0" w:color="auto"/>
            </w:tcBorders>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财政拨款收入</w:t>
            </w:r>
          </w:p>
        </w:tc>
        <w:tc>
          <w:tcPr>
            <w:tcW w:w="1576" w:type="dxa"/>
            <w:vMerge w:val="restart"/>
            <w:tcBorders>
              <w:top w:val="single" w:sz="4" w:space="0" w:color="auto"/>
              <w:left w:val="single" w:sz="4" w:space="0" w:color="auto"/>
              <w:bottom w:val="single" w:sz="4" w:space="0" w:color="auto"/>
              <w:right w:val="single" w:sz="4" w:space="0" w:color="auto"/>
            </w:tcBorders>
            <w:vAlign w:val="center"/>
          </w:tcPr>
          <w:p w:rsidR="00B72494" w:rsidRDefault="00B72494" w:rsidP="00C6581D">
            <w:pPr>
              <w:jc w:val="center"/>
              <w:rPr>
                <w:rFonts w:ascii="宋体" w:hAnsi="宋体" w:cs="宋体"/>
                <w:szCs w:val="21"/>
              </w:rPr>
            </w:pPr>
            <w:r>
              <w:rPr>
                <w:rFonts w:ascii="宋体" w:hAnsi="宋体" w:cs="宋体" w:hint="eastAsia"/>
                <w:kern w:val="0"/>
                <w:szCs w:val="21"/>
              </w:rPr>
              <w:t>上级补助收入</w:t>
            </w:r>
          </w:p>
        </w:tc>
        <w:tc>
          <w:tcPr>
            <w:tcW w:w="1576" w:type="dxa"/>
            <w:vMerge w:val="restart"/>
            <w:tcBorders>
              <w:top w:val="single" w:sz="4" w:space="0" w:color="auto"/>
              <w:left w:val="single" w:sz="4" w:space="0" w:color="auto"/>
              <w:bottom w:val="single" w:sz="4" w:space="0" w:color="auto"/>
              <w:right w:val="single" w:sz="4" w:space="0" w:color="auto"/>
            </w:tcBorders>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事业收入</w:t>
            </w:r>
          </w:p>
        </w:tc>
        <w:tc>
          <w:tcPr>
            <w:tcW w:w="1576" w:type="dxa"/>
            <w:vMerge w:val="restart"/>
            <w:tcBorders>
              <w:top w:val="single" w:sz="4" w:space="0" w:color="auto"/>
              <w:left w:val="single" w:sz="4" w:space="0" w:color="auto"/>
              <w:bottom w:val="single" w:sz="4" w:space="0" w:color="auto"/>
              <w:right w:val="single" w:sz="4" w:space="0" w:color="auto"/>
            </w:tcBorders>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经营收入</w:t>
            </w:r>
          </w:p>
        </w:tc>
        <w:tc>
          <w:tcPr>
            <w:tcW w:w="1576" w:type="dxa"/>
            <w:vMerge w:val="restart"/>
            <w:tcBorders>
              <w:top w:val="single" w:sz="4" w:space="0" w:color="auto"/>
              <w:left w:val="single" w:sz="4" w:space="0" w:color="auto"/>
              <w:bottom w:val="single" w:sz="4" w:space="0" w:color="auto"/>
              <w:right w:val="single" w:sz="4" w:space="0" w:color="auto"/>
            </w:tcBorders>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附属单位上缴收入</w:t>
            </w:r>
          </w:p>
        </w:tc>
        <w:tc>
          <w:tcPr>
            <w:tcW w:w="1568" w:type="dxa"/>
            <w:vMerge w:val="restart"/>
            <w:tcBorders>
              <w:top w:val="single" w:sz="4" w:space="0" w:color="auto"/>
              <w:left w:val="single" w:sz="4" w:space="0" w:color="auto"/>
              <w:bottom w:val="single" w:sz="4" w:space="0" w:color="auto"/>
              <w:right w:val="single" w:sz="4" w:space="0" w:color="auto"/>
            </w:tcBorders>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其他收入</w:t>
            </w:r>
          </w:p>
        </w:tc>
      </w:tr>
      <w:tr w:rsidR="00B72494" w:rsidTr="00C6581D">
        <w:trPr>
          <w:cantSplit/>
          <w:trHeight w:val="431"/>
          <w:tblHeader/>
        </w:trPr>
        <w:tc>
          <w:tcPr>
            <w:tcW w:w="1210" w:type="dxa"/>
            <w:tcBorders>
              <w:top w:val="single" w:sz="4" w:space="0" w:color="auto"/>
              <w:left w:val="single" w:sz="4" w:space="0" w:color="auto"/>
              <w:bottom w:val="single" w:sz="4" w:space="0" w:color="auto"/>
              <w:right w:val="single" w:sz="4" w:space="0" w:color="auto"/>
            </w:tcBorders>
          </w:tcPr>
          <w:p w:rsidR="00B72494" w:rsidRDefault="00B72494" w:rsidP="00C6581D">
            <w:pPr>
              <w:widowControl/>
              <w:rPr>
                <w:rFonts w:ascii="宋体" w:hAnsi="宋体" w:cs="宋体"/>
                <w:kern w:val="0"/>
                <w:szCs w:val="21"/>
              </w:rPr>
            </w:pPr>
            <w:r>
              <w:rPr>
                <w:rFonts w:ascii="宋体" w:hAnsi="宋体" w:cs="宋体" w:hint="eastAsia"/>
                <w:kern w:val="0"/>
                <w:szCs w:val="21"/>
              </w:rPr>
              <w:t>功能分类</w:t>
            </w:r>
          </w:p>
          <w:p w:rsidR="00B72494" w:rsidRDefault="00B72494" w:rsidP="00C6581D">
            <w:pPr>
              <w:rPr>
                <w:rFonts w:ascii="宋体" w:hAnsi="宋体" w:cs="宋体"/>
                <w:szCs w:val="21"/>
              </w:rPr>
            </w:pPr>
            <w:r>
              <w:rPr>
                <w:rFonts w:ascii="宋体" w:hAnsi="宋体" w:cs="宋体" w:hint="eastAsia"/>
                <w:kern w:val="0"/>
                <w:szCs w:val="21"/>
              </w:rPr>
              <w:t>科目编码</w:t>
            </w:r>
          </w:p>
        </w:tc>
        <w:tc>
          <w:tcPr>
            <w:tcW w:w="205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jc w:val="center"/>
              <w:rPr>
                <w:rFonts w:ascii="宋体" w:hAnsi="宋体" w:cs="宋体"/>
                <w:szCs w:val="21"/>
              </w:rPr>
            </w:pPr>
            <w:r>
              <w:rPr>
                <w:rFonts w:ascii="宋体" w:hAnsi="宋体" w:cs="宋体" w:hint="eastAsia"/>
                <w:kern w:val="0"/>
                <w:szCs w:val="21"/>
              </w:rPr>
              <w:t>科目名称</w:t>
            </w:r>
          </w:p>
        </w:tc>
        <w:tc>
          <w:tcPr>
            <w:tcW w:w="1552" w:type="dxa"/>
            <w:vMerge/>
            <w:tcBorders>
              <w:top w:val="single" w:sz="4" w:space="0" w:color="auto"/>
              <w:left w:val="single" w:sz="4" w:space="0" w:color="auto"/>
              <w:bottom w:val="single" w:sz="4" w:space="0" w:color="auto"/>
              <w:right w:val="single" w:sz="4" w:space="0" w:color="auto"/>
            </w:tcBorders>
          </w:tcPr>
          <w:p w:rsidR="00B72494" w:rsidRDefault="00B72494" w:rsidP="00C6581D">
            <w:pPr>
              <w:spacing w:line="360" w:lineRule="auto"/>
              <w:rPr>
                <w:rFonts w:ascii="宋体" w:hAnsi="宋体" w:cs="宋体"/>
                <w:szCs w:val="21"/>
              </w:rPr>
            </w:pPr>
          </w:p>
        </w:tc>
        <w:tc>
          <w:tcPr>
            <w:tcW w:w="1491" w:type="dxa"/>
            <w:vMerge/>
            <w:tcBorders>
              <w:top w:val="single" w:sz="4" w:space="0" w:color="auto"/>
              <w:left w:val="single" w:sz="4" w:space="0" w:color="auto"/>
              <w:bottom w:val="single" w:sz="4" w:space="0" w:color="auto"/>
              <w:right w:val="single" w:sz="4" w:space="0" w:color="auto"/>
            </w:tcBorders>
          </w:tcPr>
          <w:p w:rsidR="00B72494" w:rsidRDefault="00B72494" w:rsidP="00C6581D">
            <w:pPr>
              <w:spacing w:line="360" w:lineRule="auto"/>
              <w:jc w:val="right"/>
              <w:rPr>
                <w:rFonts w:ascii="宋体" w:hAnsi="宋体" w:cs="宋体"/>
                <w:szCs w:val="21"/>
              </w:rPr>
            </w:pPr>
          </w:p>
        </w:tc>
        <w:tc>
          <w:tcPr>
            <w:tcW w:w="1576" w:type="dxa"/>
            <w:vMerge/>
            <w:tcBorders>
              <w:top w:val="single" w:sz="4" w:space="0" w:color="auto"/>
              <w:left w:val="single" w:sz="4" w:space="0" w:color="auto"/>
              <w:bottom w:val="single" w:sz="4" w:space="0" w:color="auto"/>
              <w:right w:val="single" w:sz="4" w:space="0" w:color="auto"/>
            </w:tcBorders>
          </w:tcPr>
          <w:p w:rsidR="00B72494" w:rsidRDefault="00B72494" w:rsidP="00C6581D">
            <w:pPr>
              <w:spacing w:line="360" w:lineRule="auto"/>
              <w:rPr>
                <w:rFonts w:ascii="宋体" w:hAnsi="宋体" w:cs="宋体"/>
                <w:szCs w:val="21"/>
              </w:rPr>
            </w:pPr>
          </w:p>
        </w:tc>
        <w:tc>
          <w:tcPr>
            <w:tcW w:w="1576" w:type="dxa"/>
            <w:vMerge/>
            <w:tcBorders>
              <w:top w:val="single" w:sz="4" w:space="0" w:color="auto"/>
              <w:left w:val="single" w:sz="4" w:space="0" w:color="auto"/>
              <w:bottom w:val="single" w:sz="4" w:space="0" w:color="auto"/>
              <w:right w:val="single" w:sz="4" w:space="0" w:color="auto"/>
            </w:tcBorders>
          </w:tcPr>
          <w:p w:rsidR="00B72494" w:rsidRDefault="00B72494" w:rsidP="00C6581D">
            <w:pPr>
              <w:spacing w:line="360" w:lineRule="auto"/>
              <w:rPr>
                <w:rFonts w:ascii="宋体" w:hAnsi="宋体" w:cs="宋体"/>
                <w:szCs w:val="21"/>
              </w:rPr>
            </w:pPr>
          </w:p>
        </w:tc>
        <w:tc>
          <w:tcPr>
            <w:tcW w:w="1576" w:type="dxa"/>
            <w:vMerge/>
            <w:tcBorders>
              <w:top w:val="single" w:sz="4" w:space="0" w:color="auto"/>
              <w:left w:val="single" w:sz="4" w:space="0" w:color="auto"/>
              <w:bottom w:val="single" w:sz="4" w:space="0" w:color="auto"/>
              <w:right w:val="single" w:sz="4" w:space="0" w:color="auto"/>
            </w:tcBorders>
          </w:tcPr>
          <w:p w:rsidR="00B72494" w:rsidRDefault="00B72494" w:rsidP="00C6581D">
            <w:pPr>
              <w:spacing w:line="360" w:lineRule="auto"/>
              <w:rPr>
                <w:rFonts w:ascii="宋体" w:hAnsi="宋体" w:cs="宋体"/>
                <w:szCs w:val="21"/>
              </w:rPr>
            </w:pPr>
          </w:p>
        </w:tc>
        <w:tc>
          <w:tcPr>
            <w:tcW w:w="1576" w:type="dxa"/>
            <w:vMerge/>
            <w:tcBorders>
              <w:top w:val="single" w:sz="4" w:space="0" w:color="auto"/>
              <w:left w:val="single" w:sz="4" w:space="0" w:color="auto"/>
              <w:bottom w:val="single" w:sz="4" w:space="0" w:color="auto"/>
              <w:right w:val="single" w:sz="4" w:space="0" w:color="auto"/>
            </w:tcBorders>
          </w:tcPr>
          <w:p w:rsidR="00B72494" w:rsidRDefault="00B72494" w:rsidP="00C6581D">
            <w:pPr>
              <w:spacing w:line="360" w:lineRule="auto"/>
              <w:rPr>
                <w:rFonts w:ascii="宋体" w:hAnsi="宋体" w:cs="宋体"/>
                <w:szCs w:val="21"/>
              </w:rPr>
            </w:pPr>
          </w:p>
        </w:tc>
        <w:tc>
          <w:tcPr>
            <w:tcW w:w="1568" w:type="dxa"/>
            <w:vMerge/>
            <w:tcBorders>
              <w:top w:val="single" w:sz="4" w:space="0" w:color="auto"/>
              <w:left w:val="single" w:sz="4" w:space="0" w:color="auto"/>
              <w:bottom w:val="single" w:sz="4" w:space="0" w:color="auto"/>
              <w:right w:val="single" w:sz="4" w:space="0" w:color="auto"/>
            </w:tcBorders>
          </w:tcPr>
          <w:p w:rsidR="00B72494" w:rsidRDefault="00B72494" w:rsidP="00C6581D">
            <w:pPr>
              <w:spacing w:line="360" w:lineRule="auto"/>
              <w:rPr>
                <w:rFonts w:ascii="宋体" w:hAnsi="宋体" w:cs="宋体"/>
                <w:szCs w:val="21"/>
              </w:rPr>
            </w:pPr>
          </w:p>
        </w:tc>
      </w:tr>
      <w:tr w:rsidR="00B72494" w:rsidTr="00C6581D">
        <w:trPr>
          <w:cantSplit/>
          <w:trHeight w:val="431"/>
          <w:tblHeader/>
        </w:trPr>
        <w:tc>
          <w:tcPr>
            <w:tcW w:w="3260" w:type="dxa"/>
            <w:gridSpan w:val="2"/>
            <w:tcBorders>
              <w:top w:val="single" w:sz="4" w:space="0" w:color="auto"/>
              <w:left w:val="single" w:sz="4" w:space="0" w:color="auto"/>
              <w:bottom w:val="single" w:sz="4" w:space="0" w:color="auto"/>
              <w:right w:val="single" w:sz="4" w:space="0" w:color="auto"/>
            </w:tcBorders>
            <w:vAlign w:val="center"/>
          </w:tcPr>
          <w:p w:rsidR="00B72494" w:rsidRDefault="00B72494" w:rsidP="00C6581D">
            <w:pPr>
              <w:jc w:val="center"/>
              <w:rPr>
                <w:rFonts w:ascii="宋体" w:hAnsi="宋体" w:cs="宋体"/>
                <w:szCs w:val="21"/>
              </w:rPr>
            </w:pPr>
            <w:r>
              <w:rPr>
                <w:rFonts w:ascii="宋体" w:hAnsi="宋体" w:cs="宋体" w:hint="eastAsia"/>
                <w:kern w:val="0"/>
                <w:szCs w:val="21"/>
              </w:rPr>
              <w:t>栏次</w:t>
            </w:r>
          </w:p>
        </w:tc>
        <w:tc>
          <w:tcPr>
            <w:tcW w:w="1552" w:type="dxa"/>
            <w:tcBorders>
              <w:top w:val="single" w:sz="4" w:space="0" w:color="auto"/>
              <w:left w:val="single" w:sz="4" w:space="0" w:color="auto"/>
              <w:bottom w:val="single" w:sz="4" w:space="0" w:color="auto"/>
              <w:right w:val="single" w:sz="4" w:space="0" w:color="auto"/>
            </w:tcBorders>
          </w:tcPr>
          <w:p w:rsidR="00B72494" w:rsidRDefault="00B72494" w:rsidP="00C6581D">
            <w:pPr>
              <w:spacing w:line="360" w:lineRule="auto"/>
              <w:jc w:val="center"/>
              <w:rPr>
                <w:rFonts w:ascii="宋体" w:hAnsi="宋体" w:cs="宋体"/>
                <w:szCs w:val="21"/>
              </w:rPr>
            </w:pPr>
            <w:r>
              <w:rPr>
                <w:rFonts w:ascii="宋体" w:hAnsi="宋体" w:cs="宋体" w:hint="eastAsia"/>
                <w:szCs w:val="21"/>
              </w:rPr>
              <w:t>1</w:t>
            </w:r>
          </w:p>
        </w:tc>
        <w:tc>
          <w:tcPr>
            <w:tcW w:w="1491" w:type="dxa"/>
            <w:tcBorders>
              <w:top w:val="single" w:sz="4" w:space="0" w:color="auto"/>
              <w:left w:val="single" w:sz="4" w:space="0" w:color="auto"/>
              <w:bottom w:val="single" w:sz="4" w:space="0" w:color="auto"/>
              <w:right w:val="single" w:sz="4" w:space="0" w:color="auto"/>
            </w:tcBorders>
          </w:tcPr>
          <w:p w:rsidR="00B72494" w:rsidRDefault="00B72494" w:rsidP="00C6581D">
            <w:pPr>
              <w:spacing w:line="360" w:lineRule="auto"/>
              <w:jc w:val="center"/>
              <w:rPr>
                <w:rFonts w:ascii="宋体" w:hAnsi="宋体" w:cs="宋体"/>
                <w:szCs w:val="21"/>
              </w:rPr>
            </w:pPr>
            <w:r>
              <w:rPr>
                <w:rFonts w:ascii="宋体" w:hAnsi="宋体" w:cs="宋体" w:hint="eastAsia"/>
                <w:szCs w:val="21"/>
              </w:rPr>
              <w:t>2</w:t>
            </w:r>
          </w:p>
        </w:tc>
        <w:tc>
          <w:tcPr>
            <w:tcW w:w="1576" w:type="dxa"/>
            <w:tcBorders>
              <w:top w:val="single" w:sz="4" w:space="0" w:color="auto"/>
              <w:left w:val="single" w:sz="4" w:space="0" w:color="auto"/>
              <w:bottom w:val="single" w:sz="4" w:space="0" w:color="auto"/>
              <w:right w:val="single" w:sz="4" w:space="0" w:color="auto"/>
            </w:tcBorders>
          </w:tcPr>
          <w:p w:rsidR="00B72494" w:rsidRDefault="00B72494" w:rsidP="00C6581D">
            <w:pPr>
              <w:spacing w:line="360" w:lineRule="auto"/>
              <w:jc w:val="center"/>
              <w:rPr>
                <w:rFonts w:ascii="宋体" w:hAnsi="宋体" w:cs="宋体"/>
                <w:szCs w:val="21"/>
              </w:rPr>
            </w:pPr>
            <w:r>
              <w:rPr>
                <w:rFonts w:ascii="宋体" w:hAnsi="宋体" w:cs="宋体" w:hint="eastAsia"/>
                <w:szCs w:val="21"/>
              </w:rPr>
              <w:t>3</w:t>
            </w:r>
          </w:p>
        </w:tc>
        <w:tc>
          <w:tcPr>
            <w:tcW w:w="1576" w:type="dxa"/>
            <w:tcBorders>
              <w:top w:val="single" w:sz="4" w:space="0" w:color="auto"/>
              <w:left w:val="single" w:sz="4" w:space="0" w:color="auto"/>
              <w:bottom w:val="single" w:sz="4" w:space="0" w:color="auto"/>
              <w:right w:val="single" w:sz="4" w:space="0" w:color="auto"/>
            </w:tcBorders>
          </w:tcPr>
          <w:p w:rsidR="00B72494" w:rsidRDefault="00B72494" w:rsidP="00C6581D">
            <w:pPr>
              <w:spacing w:line="360" w:lineRule="auto"/>
              <w:jc w:val="center"/>
              <w:rPr>
                <w:rFonts w:ascii="宋体" w:hAnsi="宋体" w:cs="宋体"/>
                <w:szCs w:val="21"/>
              </w:rPr>
            </w:pPr>
            <w:r>
              <w:rPr>
                <w:rFonts w:ascii="宋体" w:hAnsi="宋体" w:cs="宋体" w:hint="eastAsia"/>
                <w:szCs w:val="21"/>
              </w:rPr>
              <w:t>4</w:t>
            </w:r>
          </w:p>
        </w:tc>
        <w:tc>
          <w:tcPr>
            <w:tcW w:w="1576" w:type="dxa"/>
            <w:tcBorders>
              <w:top w:val="single" w:sz="4" w:space="0" w:color="auto"/>
              <w:left w:val="single" w:sz="4" w:space="0" w:color="auto"/>
              <w:bottom w:val="single" w:sz="4" w:space="0" w:color="auto"/>
              <w:right w:val="single" w:sz="4" w:space="0" w:color="auto"/>
            </w:tcBorders>
          </w:tcPr>
          <w:p w:rsidR="00B72494" w:rsidRDefault="00B72494" w:rsidP="00C6581D">
            <w:pPr>
              <w:spacing w:line="360" w:lineRule="auto"/>
              <w:jc w:val="center"/>
              <w:rPr>
                <w:rFonts w:ascii="宋体" w:hAnsi="宋体" w:cs="宋体"/>
                <w:szCs w:val="21"/>
              </w:rPr>
            </w:pPr>
            <w:r>
              <w:rPr>
                <w:rFonts w:ascii="宋体" w:hAnsi="宋体" w:cs="宋体" w:hint="eastAsia"/>
                <w:szCs w:val="21"/>
              </w:rPr>
              <w:t>5</w:t>
            </w:r>
          </w:p>
        </w:tc>
        <w:tc>
          <w:tcPr>
            <w:tcW w:w="1576" w:type="dxa"/>
            <w:tcBorders>
              <w:top w:val="single" w:sz="4" w:space="0" w:color="auto"/>
              <w:left w:val="single" w:sz="4" w:space="0" w:color="auto"/>
              <w:bottom w:val="single" w:sz="4" w:space="0" w:color="auto"/>
              <w:right w:val="single" w:sz="4" w:space="0" w:color="auto"/>
            </w:tcBorders>
          </w:tcPr>
          <w:p w:rsidR="00B72494" w:rsidRDefault="00B72494" w:rsidP="00C6581D">
            <w:pPr>
              <w:spacing w:line="360" w:lineRule="auto"/>
              <w:jc w:val="center"/>
              <w:rPr>
                <w:rFonts w:ascii="宋体" w:hAnsi="宋体" w:cs="宋体"/>
                <w:szCs w:val="21"/>
              </w:rPr>
            </w:pPr>
            <w:r>
              <w:rPr>
                <w:rFonts w:ascii="宋体" w:hAnsi="宋体" w:cs="宋体" w:hint="eastAsia"/>
                <w:szCs w:val="21"/>
              </w:rPr>
              <w:t>6</w:t>
            </w:r>
          </w:p>
        </w:tc>
        <w:tc>
          <w:tcPr>
            <w:tcW w:w="1568" w:type="dxa"/>
            <w:tcBorders>
              <w:top w:val="single" w:sz="4" w:space="0" w:color="auto"/>
              <w:left w:val="single" w:sz="4" w:space="0" w:color="auto"/>
              <w:bottom w:val="single" w:sz="4" w:space="0" w:color="auto"/>
              <w:right w:val="single" w:sz="4" w:space="0" w:color="auto"/>
            </w:tcBorders>
          </w:tcPr>
          <w:p w:rsidR="00B72494" w:rsidRDefault="00B72494" w:rsidP="00C6581D">
            <w:pPr>
              <w:spacing w:line="360" w:lineRule="auto"/>
              <w:jc w:val="center"/>
              <w:rPr>
                <w:rFonts w:ascii="宋体" w:hAnsi="宋体" w:cs="宋体"/>
                <w:szCs w:val="21"/>
              </w:rPr>
            </w:pPr>
            <w:r>
              <w:rPr>
                <w:rFonts w:ascii="宋体" w:hAnsi="宋体" w:cs="宋体" w:hint="eastAsia"/>
                <w:szCs w:val="21"/>
              </w:rPr>
              <w:t>7</w:t>
            </w:r>
          </w:p>
        </w:tc>
      </w:tr>
      <w:tr w:rsidR="00B72494" w:rsidTr="00C6581D">
        <w:trPr>
          <w:cantSplit/>
          <w:trHeight w:val="431"/>
          <w:tblHeader/>
        </w:trPr>
        <w:tc>
          <w:tcPr>
            <w:tcW w:w="1210" w:type="dxa"/>
            <w:tcBorders>
              <w:top w:val="single" w:sz="4" w:space="0" w:color="auto"/>
            </w:tcBorders>
            <w:vAlign w:val="center"/>
          </w:tcPr>
          <w:p w:rsidR="00B72494" w:rsidRDefault="00B72494" w:rsidP="00C6581D">
            <w:pPr>
              <w:jc w:val="center"/>
              <w:rPr>
                <w:rFonts w:ascii="宋体" w:hAnsi="宋体" w:cs="宋体"/>
                <w:szCs w:val="21"/>
              </w:rPr>
            </w:pPr>
          </w:p>
        </w:tc>
        <w:tc>
          <w:tcPr>
            <w:tcW w:w="2050" w:type="dxa"/>
            <w:tcBorders>
              <w:top w:val="single" w:sz="4" w:space="0" w:color="auto"/>
            </w:tcBorders>
            <w:vAlign w:val="center"/>
          </w:tcPr>
          <w:p w:rsidR="00B72494" w:rsidRDefault="00B72494" w:rsidP="00C6581D">
            <w:pPr>
              <w:jc w:val="center"/>
              <w:rPr>
                <w:rFonts w:ascii="宋体" w:hAnsi="宋体" w:cs="宋体"/>
                <w:szCs w:val="21"/>
              </w:rPr>
            </w:pPr>
            <w:r>
              <w:rPr>
                <w:rFonts w:ascii="宋体" w:hAnsi="宋体" w:cs="宋体" w:hint="eastAsia"/>
                <w:szCs w:val="21"/>
              </w:rPr>
              <w:t>合计</w:t>
            </w:r>
          </w:p>
        </w:tc>
        <w:tc>
          <w:tcPr>
            <w:tcW w:w="1552" w:type="dxa"/>
            <w:tcBorders>
              <w:top w:val="single" w:sz="4" w:space="0" w:color="auto"/>
            </w:tcBorders>
            <w:vAlign w:val="center"/>
          </w:tcPr>
          <w:p w:rsidR="00B72494" w:rsidRDefault="00B72494" w:rsidP="00C6581D">
            <w:pPr>
              <w:widowControl/>
              <w:jc w:val="right"/>
              <w:rPr>
                <w:rFonts w:ascii="宋体" w:hAnsi="宋体" w:cs="宋体"/>
                <w:kern w:val="0"/>
                <w:szCs w:val="21"/>
              </w:rPr>
            </w:pPr>
            <w:r>
              <w:rPr>
                <w:rFonts w:ascii="宋体" w:hAnsi="宋体" w:cs="宋体" w:hint="eastAsia"/>
                <w:color w:val="000000"/>
                <w:kern w:val="0"/>
                <w:szCs w:val="21"/>
              </w:rPr>
              <w:t>4922.71</w:t>
            </w:r>
          </w:p>
        </w:tc>
        <w:tc>
          <w:tcPr>
            <w:tcW w:w="1491" w:type="dxa"/>
            <w:tcBorders>
              <w:top w:val="single" w:sz="4" w:space="0" w:color="auto"/>
            </w:tcBorders>
            <w:vAlign w:val="center"/>
          </w:tcPr>
          <w:p w:rsidR="00B72494" w:rsidRDefault="00B72494" w:rsidP="00C6581D">
            <w:pPr>
              <w:widowControl/>
              <w:jc w:val="right"/>
              <w:rPr>
                <w:rFonts w:ascii="宋体" w:hAnsi="宋体" w:cs="宋体"/>
                <w:kern w:val="0"/>
                <w:szCs w:val="21"/>
              </w:rPr>
            </w:pPr>
            <w:r>
              <w:rPr>
                <w:rFonts w:ascii="宋体" w:hAnsi="宋体" w:cs="宋体" w:hint="eastAsia"/>
                <w:color w:val="000000"/>
                <w:kern w:val="0"/>
                <w:szCs w:val="21"/>
              </w:rPr>
              <w:t>3365.03</w:t>
            </w:r>
          </w:p>
        </w:tc>
        <w:tc>
          <w:tcPr>
            <w:tcW w:w="1576" w:type="dxa"/>
            <w:tcBorders>
              <w:top w:val="single" w:sz="4" w:space="0" w:color="auto"/>
            </w:tcBorders>
            <w:vAlign w:val="center"/>
          </w:tcPr>
          <w:p w:rsidR="00B72494" w:rsidRDefault="00B72494" w:rsidP="00C6581D">
            <w:pPr>
              <w:widowControl/>
              <w:jc w:val="right"/>
              <w:rPr>
                <w:rFonts w:ascii="宋体" w:hAnsi="宋体" w:cs="宋体"/>
                <w:kern w:val="0"/>
                <w:szCs w:val="21"/>
              </w:rPr>
            </w:pPr>
            <w:r>
              <w:rPr>
                <w:rFonts w:ascii="宋体" w:hAnsi="宋体" w:cs="宋体" w:hint="eastAsia"/>
                <w:color w:val="000000"/>
                <w:kern w:val="0"/>
                <w:szCs w:val="21"/>
              </w:rPr>
              <w:t>0.00</w:t>
            </w:r>
          </w:p>
        </w:tc>
        <w:tc>
          <w:tcPr>
            <w:tcW w:w="1576" w:type="dxa"/>
            <w:tcBorders>
              <w:top w:val="single" w:sz="4" w:space="0" w:color="auto"/>
            </w:tcBorders>
            <w:vAlign w:val="center"/>
          </w:tcPr>
          <w:p w:rsidR="00B72494" w:rsidRDefault="00B72494" w:rsidP="00C6581D">
            <w:pPr>
              <w:widowControl/>
              <w:jc w:val="right"/>
              <w:rPr>
                <w:rFonts w:ascii="宋体" w:hAnsi="宋体" w:cs="宋体"/>
                <w:kern w:val="0"/>
                <w:szCs w:val="21"/>
              </w:rPr>
            </w:pPr>
            <w:r>
              <w:rPr>
                <w:rFonts w:ascii="宋体" w:hAnsi="宋体" w:cs="宋体" w:hint="eastAsia"/>
                <w:color w:val="000000"/>
                <w:kern w:val="0"/>
                <w:szCs w:val="21"/>
              </w:rPr>
              <w:t>1239.98</w:t>
            </w:r>
          </w:p>
        </w:tc>
        <w:tc>
          <w:tcPr>
            <w:tcW w:w="1576" w:type="dxa"/>
            <w:tcBorders>
              <w:top w:val="single" w:sz="4" w:space="0" w:color="auto"/>
            </w:tcBorders>
            <w:vAlign w:val="center"/>
          </w:tcPr>
          <w:p w:rsidR="00B72494" w:rsidRDefault="00B72494" w:rsidP="00C6581D">
            <w:pPr>
              <w:widowControl/>
              <w:jc w:val="right"/>
              <w:rPr>
                <w:rFonts w:ascii="宋体" w:hAnsi="宋体" w:cs="宋体"/>
                <w:kern w:val="0"/>
                <w:szCs w:val="21"/>
              </w:rPr>
            </w:pPr>
            <w:r>
              <w:rPr>
                <w:rFonts w:ascii="宋体" w:hAnsi="宋体" w:cs="宋体" w:hint="eastAsia"/>
                <w:color w:val="000000"/>
                <w:kern w:val="0"/>
                <w:szCs w:val="21"/>
              </w:rPr>
              <w:t>0.00</w:t>
            </w:r>
          </w:p>
        </w:tc>
        <w:tc>
          <w:tcPr>
            <w:tcW w:w="1576" w:type="dxa"/>
            <w:tcBorders>
              <w:top w:val="single" w:sz="4" w:space="0" w:color="auto"/>
            </w:tcBorders>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68" w:type="dxa"/>
            <w:tcBorders>
              <w:top w:val="single" w:sz="4" w:space="0" w:color="auto"/>
            </w:tcBorders>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317.71</w:t>
            </w:r>
          </w:p>
        </w:tc>
      </w:tr>
      <w:tr w:rsidR="00B72494" w:rsidTr="00C6581D">
        <w:trPr>
          <w:cantSplit/>
          <w:trHeight w:val="431"/>
        </w:trPr>
        <w:tc>
          <w:tcPr>
            <w:tcW w:w="121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201</w:t>
            </w:r>
          </w:p>
        </w:tc>
        <w:tc>
          <w:tcPr>
            <w:tcW w:w="205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一般公共服务支出</w:t>
            </w:r>
          </w:p>
        </w:tc>
        <w:tc>
          <w:tcPr>
            <w:tcW w:w="1552"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0.05</w:t>
            </w:r>
          </w:p>
        </w:tc>
        <w:tc>
          <w:tcPr>
            <w:tcW w:w="1491"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0.05</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68"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r>
      <w:tr w:rsidR="00B72494" w:rsidTr="00C6581D">
        <w:trPr>
          <w:cantSplit/>
          <w:trHeight w:val="431"/>
        </w:trPr>
        <w:tc>
          <w:tcPr>
            <w:tcW w:w="121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20132</w:t>
            </w:r>
          </w:p>
        </w:tc>
        <w:tc>
          <w:tcPr>
            <w:tcW w:w="205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组织事务</w:t>
            </w:r>
          </w:p>
        </w:tc>
        <w:tc>
          <w:tcPr>
            <w:tcW w:w="1552"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0.05</w:t>
            </w:r>
          </w:p>
        </w:tc>
        <w:tc>
          <w:tcPr>
            <w:tcW w:w="1491"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0.05</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68"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r>
      <w:tr w:rsidR="00B72494" w:rsidTr="00C6581D">
        <w:trPr>
          <w:cantSplit/>
          <w:trHeight w:val="431"/>
        </w:trPr>
        <w:tc>
          <w:tcPr>
            <w:tcW w:w="121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2013201</w:t>
            </w:r>
          </w:p>
        </w:tc>
        <w:tc>
          <w:tcPr>
            <w:tcW w:w="205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行政运行</w:t>
            </w:r>
          </w:p>
        </w:tc>
        <w:tc>
          <w:tcPr>
            <w:tcW w:w="1552"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0.05</w:t>
            </w:r>
          </w:p>
        </w:tc>
        <w:tc>
          <w:tcPr>
            <w:tcW w:w="1491"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0.05</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68"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r>
      <w:tr w:rsidR="00B72494" w:rsidTr="00C6581D">
        <w:trPr>
          <w:cantSplit/>
          <w:trHeight w:val="431"/>
        </w:trPr>
        <w:tc>
          <w:tcPr>
            <w:tcW w:w="121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208</w:t>
            </w:r>
          </w:p>
        </w:tc>
        <w:tc>
          <w:tcPr>
            <w:tcW w:w="205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社会保障和就业支出</w:t>
            </w:r>
          </w:p>
        </w:tc>
        <w:tc>
          <w:tcPr>
            <w:tcW w:w="1552"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301.70</w:t>
            </w:r>
          </w:p>
        </w:tc>
        <w:tc>
          <w:tcPr>
            <w:tcW w:w="1491"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301.70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68"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r>
      <w:tr w:rsidR="00B72494" w:rsidTr="00C6581D">
        <w:trPr>
          <w:cantSplit/>
          <w:trHeight w:val="431"/>
        </w:trPr>
        <w:tc>
          <w:tcPr>
            <w:tcW w:w="121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20805</w:t>
            </w:r>
          </w:p>
        </w:tc>
        <w:tc>
          <w:tcPr>
            <w:tcW w:w="205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行政事业单位养老支出</w:t>
            </w:r>
          </w:p>
        </w:tc>
        <w:tc>
          <w:tcPr>
            <w:tcW w:w="1552"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301.70</w:t>
            </w:r>
          </w:p>
        </w:tc>
        <w:tc>
          <w:tcPr>
            <w:tcW w:w="1491"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301.70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68"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r>
      <w:tr w:rsidR="00B72494" w:rsidTr="00C6581D">
        <w:trPr>
          <w:cantSplit/>
          <w:trHeight w:val="431"/>
        </w:trPr>
        <w:tc>
          <w:tcPr>
            <w:tcW w:w="121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2080502</w:t>
            </w:r>
          </w:p>
        </w:tc>
        <w:tc>
          <w:tcPr>
            <w:tcW w:w="205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事业单位离退休</w:t>
            </w:r>
          </w:p>
        </w:tc>
        <w:tc>
          <w:tcPr>
            <w:tcW w:w="1552"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94.90</w:t>
            </w:r>
          </w:p>
        </w:tc>
        <w:tc>
          <w:tcPr>
            <w:tcW w:w="1491"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94.90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68"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r>
      <w:tr w:rsidR="00B72494" w:rsidTr="00C6581D">
        <w:trPr>
          <w:cantSplit/>
          <w:trHeight w:val="431"/>
        </w:trPr>
        <w:tc>
          <w:tcPr>
            <w:tcW w:w="121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2080505</w:t>
            </w:r>
          </w:p>
        </w:tc>
        <w:tc>
          <w:tcPr>
            <w:tcW w:w="205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机关事业单位基本养老保险缴费支出</w:t>
            </w:r>
          </w:p>
        </w:tc>
        <w:tc>
          <w:tcPr>
            <w:tcW w:w="1552" w:type="dxa"/>
            <w:vAlign w:val="center"/>
          </w:tcPr>
          <w:p w:rsidR="00B72494" w:rsidRPr="00A20C30"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138.00</w:t>
            </w:r>
          </w:p>
        </w:tc>
        <w:tc>
          <w:tcPr>
            <w:tcW w:w="1491"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138.00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68"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r>
      <w:tr w:rsidR="00B72494" w:rsidTr="00C6581D">
        <w:trPr>
          <w:cantSplit/>
          <w:trHeight w:val="431"/>
        </w:trPr>
        <w:tc>
          <w:tcPr>
            <w:tcW w:w="121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2080506</w:t>
            </w:r>
          </w:p>
        </w:tc>
        <w:tc>
          <w:tcPr>
            <w:tcW w:w="205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机关事业单位职业年金缴费支出</w:t>
            </w:r>
          </w:p>
        </w:tc>
        <w:tc>
          <w:tcPr>
            <w:tcW w:w="1552" w:type="dxa"/>
            <w:vAlign w:val="center"/>
          </w:tcPr>
          <w:p w:rsidR="00B72494" w:rsidRPr="00A20C30"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68.79</w:t>
            </w:r>
          </w:p>
        </w:tc>
        <w:tc>
          <w:tcPr>
            <w:tcW w:w="1491"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68.79</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68"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r>
      <w:tr w:rsidR="00B72494" w:rsidTr="00C6581D">
        <w:trPr>
          <w:cantSplit/>
          <w:trHeight w:val="431"/>
        </w:trPr>
        <w:tc>
          <w:tcPr>
            <w:tcW w:w="121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210</w:t>
            </w:r>
          </w:p>
        </w:tc>
        <w:tc>
          <w:tcPr>
            <w:tcW w:w="205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kern w:val="0"/>
                <w:szCs w:val="21"/>
              </w:rPr>
              <w:t>卫生健康</w:t>
            </w:r>
            <w:r>
              <w:rPr>
                <w:rFonts w:ascii="宋体" w:hAnsi="宋体" w:cs="宋体" w:hint="eastAsia"/>
                <w:color w:val="000000"/>
                <w:kern w:val="0"/>
                <w:szCs w:val="21"/>
              </w:rPr>
              <w:t>支出</w:t>
            </w:r>
          </w:p>
        </w:tc>
        <w:tc>
          <w:tcPr>
            <w:tcW w:w="1552"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4440.67</w:t>
            </w:r>
          </w:p>
        </w:tc>
        <w:tc>
          <w:tcPr>
            <w:tcW w:w="1491"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2882.99</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1239.98</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68"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317.71</w:t>
            </w:r>
          </w:p>
        </w:tc>
      </w:tr>
      <w:tr w:rsidR="00B72494" w:rsidTr="00C6581D">
        <w:trPr>
          <w:cantSplit/>
          <w:trHeight w:val="431"/>
        </w:trPr>
        <w:tc>
          <w:tcPr>
            <w:tcW w:w="121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21001</w:t>
            </w:r>
          </w:p>
        </w:tc>
        <w:tc>
          <w:tcPr>
            <w:tcW w:w="205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卫生健康管理事务</w:t>
            </w:r>
          </w:p>
        </w:tc>
        <w:tc>
          <w:tcPr>
            <w:tcW w:w="1552"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1276.95</w:t>
            </w:r>
          </w:p>
        </w:tc>
        <w:tc>
          <w:tcPr>
            <w:tcW w:w="1491"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1276.95</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68"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r>
      <w:tr w:rsidR="00B72494" w:rsidTr="00C6581D">
        <w:trPr>
          <w:cantSplit/>
          <w:trHeight w:val="431"/>
        </w:trPr>
        <w:tc>
          <w:tcPr>
            <w:tcW w:w="121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2100101</w:t>
            </w:r>
          </w:p>
        </w:tc>
        <w:tc>
          <w:tcPr>
            <w:tcW w:w="205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行政运行</w:t>
            </w:r>
          </w:p>
        </w:tc>
        <w:tc>
          <w:tcPr>
            <w:tcW w:w="1552"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1262.75</w:t>
            </w:r>
          </w:p>
        </w:tc>
        <w:tc>
          <w:tcPr>
            <w:tcW w:w="1491"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1262.75</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68"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r>
      <w:tr w:rsidR="00B72494" w:rsidTr="00C6581D">
        <w:trPr>
          <w:cantSplit/>
          <w:trHeight w:val="431"/>
        </w:trPr>
        <w:tc>
          <w:tcPr>
            <w:tcW w:w="121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lastRenderedPageBreak/>
              <w:t>2100199</w:t>
            </w:r>
          </w:p>
        </w:tc>
        <w:tc>
          <w:tcPr>
            <w:tcW w:w="205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其他卫生健康管理事务支出</w:t>
            </w:r>
          </w:p>
        </w:tc>
        <w:tc>
          <w:tcPr>
            <w:tcW w:w="1552" w:type="dxa"/>
            <w:vAlign w:val="center"/>
          </w:tcPr>
          <w:p w:rsidR="00B72494" w:rsidRPr="00FF31C2"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14.20</w:t>
            </w:r>
          </w:p>
        </w:tc>
        <w:tc>
          <w:tcPr>
            <w:tcW w:w="1491"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14.20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68"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r>
      <w:tr w:rsidR="00B72494" w:rsidTr="00C6581D">
        <w:trPr>
          <w:cantSplit/>
          <w:trHeight w:val="431"/>
        </w:trPr>
        <w:tc>
          <w:tcPr>
            <w:tcW w:w="121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21003</w:t>
            </w:r>
          </w:p>
        </w:tc>
        <w:tc>
          <w:tcPr>
            <w:tcW w:w="205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基层医疗卫生机构</w:t>
            </w:r>
          </w:p>
        </w:tc>
        <w:tc>
          <w:tcPr>
            <w:tcW w:w="1552"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1449.28</w:t>
            </w:r>
          </w:p>
        </w:tc>
        <w:tc>
          <w:tcPr>
            <w:tcW w:w="1491"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79.45</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1239.98</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68"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129.85</w:t>
            </w:r>
          </w:p>
        </w:tc>
      </w:tr>
      <w:tr w:rsidR="00B72494" w:rsidTr="00C6581D">
        <w:trPr>
          <w:cantSplit/>
          <w:trHeight w:val="431"/>
        </w:trPr>
        <w:tc>
          <w:tcPr>
            <w:tcW w:w="121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2100301</w:t>
            </w:r>
          </w:p>
        </w:tc>
        <w:tc>
          <w:tcPr>
            <w:tcW w:w="205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城市社区卫生机构</w:t>
            </w:r>
          </w:p>
        </w:tc>
        <w:tc>
          <w:tcPr>
            <w:tcW w:w="1552"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1436.57</w:t>
            </w:r>
          </w:p>
        </w:tc>
        <w:tc>
          <w:tcPr>
            <w:tcW w:w="1491"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66.74</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1239.98</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68"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129.85</w:t>
            </w:r>
          </w:p>
        </w:tc>
      </w:tr>
      <w:tr w:rsidR="00B72494" w:rsidTr="00C6581D">
        <w:trPr>
          <w:cantSplit/>
          <w:trHeight w:val="431"/>
        </w:trPr>
        <w:tc>
          <w:tcPr>
            <w:tcW w:w="121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2100399</w:t>
            </w:r>
          </w:p>
        </w:tc>
        <w:tc>
          <w:tcPr>
            <w:tcW w:w="205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其他基层医疗卫生机构支出</w:t>
            </w:r>
          </w:p>
        </w:tc>
        <w:tc>
          <w:tcPr>
            <w:tcW w:w="1552" w:type="dxa"/>
            <w:vAlign w:val="center"/>
          </w:tcPr>
          <w:p w:rsidR="00B72494" w:rsidRPr="00FF31C2"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12.71</w:t>
            </w:r>
          </w:p>
        </w:tc>
        <w:tc>
          <w:tcPr>
            <w:tcW w:w="1491"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12.71</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68"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r>
      <w:tr w:rsidR="00B72494" w:rsidTr="00C6581D">
        <w:trPr>
          <w:cantSplit/>
          <w:trHeight w:val="431"/>
        </w:trPr>
        <w:tc>
          <w:tcPr>
            <w:tcW w:w="121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21004</w:t>
            </w:r>
          </w:p>
        </w:tc>
        <w:tc>
          <w:tcPr>
            <w:tcW w:w="205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公共卫生</w:t>
            </w:r>
          </w:p>
        </w:tc>
        <w:tc>
          <w:tcPr>
            <w:tcW w:w="1552"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1170.21</w:t>
            </w:r>
          </w:p>
        </w:tc>
        <w:tc>
          <w:tcPr>
            <w:tcW w:w="1491"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982.35</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68"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187.86</w:t>
            </w:r>
          </w:p>
        </w:tc>
      </w:tr>
      <w:tr w:rsidR="00B72494" w:rsidTr="00C6581D">
        <w:trPr>
          <w:cantSplit/>
          <w:trHeight w:val="431"/>
        </w:trPr>
        <w:tc>
          <w:tcPr>
            <w:tcW w:w="121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2100408</w:t>
            </w:r>
          </w:p>
        </w:tc>
        <w:tc>
          <w:tcPr>
            <w:tcW w:w="205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基本公共卫生服务</w:t>
            </w:r>
          </w:p>
        </w:tc>
        <w:tc>
          <w:tcPr>
            <w:tcW w:w="1552"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599.86</w:t>
            </w:r>
          </w:p>
        </w:tc>
        <w:tc>
          <w:tcPr>
            <w:tcW w:w="1491"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599.86</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68"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r>
      <w:tr w:rsidR="00B72494" w:rsidTr="00C6581D">
        <w:trPr>
          <w:cantSplit/>
          <w:trHeight w:val="431"/>
        </w:trPr>
        <w:tc>
          <w:tcPr>
            <w:tcW w:w="121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2100409</w:t>
            </w:r>
          </w:p>
        </w:tc>
        <w:tc>
          <w:tcPr>
            <w:tcW w:w="205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重大公共卫生服务</w:t>
            </w:r>
          </w:p>
        </w:tc>
        <w:tc>
          <w:tcPr>
            <w:tcW w:w="1552"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21.44</w:t>
            </w:r>
          </w:p>
        </w:tc>
        <w:tc>
          <w:tcPr>
            <w:tcW w:w="1491"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21.44</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68"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r>
      <w:tr w:rsidR="00B72494" w:rsidTr="00C6581D">
        <w:trPr>
          <w:cantSplit/>
          <w:trHeight w:val="431"/>
        </w:trPr>
        <w:tc>
          <w:tcPr>
            <w:tcW w:w="121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2100410</w:t>
            </w:r>
          </w:p>
        </w:tc>
        <w:tc>
          <w:tcPr>
            <w:tcW w:w="205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突发公共卫生事件应急处理</w:t>
            </w:r>
          </w:p>
        </w:tc>
        <w:tc>
          <w:tcPr>
            <w:tcW w:w="1552" w:type="dxa"/>
            <w:vAlign w:val="center"/>
          </w:tcPr>
          <w:p w:rsidR="00B72494" w:rsidRPr="00602B86"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496.50</w:t>
            </w:r>
          </w:p>
        </w:tc>
        <w:tc>
          <w:tcPr>
            <w:tcW w:w="1491"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308.64</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68"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187.86</w:t>
            </w:r>
          </w:p>
        </w:tc>
      </w:tr>
      <w:tr w:rsidR="00B72494" w:rsidTr="00C6581D">
        <w:trPr>
          <w:cantSplit/>
          <w:trHeight w:val="431"/>
        </w:trPr>
        <w:tc>
          <w:tcPr>
            <w:tcW w:w="121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2100499</w:t>
            </w:r>
          </w:p>
        </w:tc>
        <w:tc>
          <w:tcPr>
            <w:tcW w:w="205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其他公共卫生支出</w:t>
            </w:r>
          </w:p>
        </w:tc>
        <w:tc>
          <w:tcPr>
            <w:tcW w:w="1552"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52.41</w:t>
            </w:r>
          </w:p>
        </w:tc>
        <w:tc>
          <w:tcPr>
            <w:tcW w:w="1491"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52.41</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68"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r>
      <w:tr w:rsidR="00B72494" w:rsidTr="00C6581D">
        <w:trPr>
          <w:cantSplit/>
          <w:trHeight w:val="431"/>
        </w:trPr>
        <w:tc>
          <w:tcPr>
            <w:tcW w:w="121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21006</w:t>
            </w:r>
          </w:p>
        </w:tc>
        <w:tc>
          <w:tcPr>
            <w:tcW w:w="205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中医药</w:t>
            </w:r>
          </w:p>
        </w:tc>
        <w:tc>
          <w:tcPr>
            <w:tcW w:w="1552"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5.00</w:t>
            </w:r>
          </w:p>
        </w:tc>
        <w:tc>
          <w:tcPr>
            <w:tcW w:w="1491"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5.00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68"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r>
      <w:tr w:rsidR="00B72494" w:rsidTr="00C6581D">
        <w:trPr>
          <w:cantSplit/>
          <w:trHeight w:val="431"/>
        </w:trPr>
        <w:tc>
          <w:tcPr>
            <w:tcW w:w="121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2100601</w:t>
            </w:r>
          </w:p>
        </w:tc>
        <w:tc>
          <w:tcPr>
            <w:tcW w:w="205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中医（民族医）药专项</w:t>
            </w:r>
          </w:p>
        </w:tc>
        <w:tc>
          <w:tcPr>
            <w:tcW w:w="1552" w:type="dxa"/>
            <w:vAlign w:val="center"/>
          </w:tcPr>
          <w:p w:rsidR="00B72494" w:rsidRPr="00602B86"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5.00</w:t>
            </w:r>
          </w:p>
        </w:tc>
        <w:tc>
          <w:tcPr>
            <w:tcW w:w="1491"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5.00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68"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r>
      <w:tr w:rsidR="00B72494" w:rsidTr="00C6581D">
        <w:trPr>
          <w:cantSplit/>
          <w:trHeight w:val="431"/>
        </w:trPr>
        <w:tc>
          <w:tcPr>
            <w:tcW w:w="121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lastRenderedPageBreak/>
              <w:t>21007</w:t>
            </w:r>
          </w:p>
        </w:tc>
        <w:tc>
          <w:tcPr>
            <w:tcW w:w="205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计划生育事务</w:t>
            </w:r>
          </w:p>
        </w:tc>
        <w:tc>
          <w:tcPr>
            <w:tcW w:w="1552"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494.53</w:t>
            </w:r>
          </w:p>
        </w:tc>
        <w:tc>
          <w:tcPr>
            <w:tcW w:w="1491"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494.53</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68"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r>
      <w:tr w:rsidR="00B72494" w:rsidTr="00C6581D">
        <w:trPr>
          <w:cantSplit/>
          <w:trHeight w:val="431"/>
        </w:trPr>
        <w:tc>
          <w:tcPr>
            <w:tcW w:w="121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2100799</w:t>
            </w:r>
          </w:p>
        </w:tc>
        <w:tc>
          <w:tcPr>
            <w:tcW w:w="205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其他计划生育事务支出</w:t>
            </w:r>
          </w:p>
        </w:tc>
        <w:tc>
          <w:tcPr>
            <w:tcW w:w="1552" w:type="dxa"/>
            <w:vAlign w:val="center"/>
          </w:tcPr>
          <w:p w:rsidR="00B72494" w:rsidRPr="00602B86"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494.53</w:t>
            </w:r>
          </w:p>
        </w:tc>
        <w:tc>
          <w:tcPr>
            <w:tcW w:w="1491"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494.53</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68"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r>
      <w:tr w:rsidR="00B72494" w:rsidTr="00C6581D">
        <w:trPr>
          <w:cantSplit/>
          <w:trHeight w:val="431"/>
        </w:trPr>
        <w:tc>
          <w:tcPr>
            <w:tcW w:w="121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21011</w:t>
            </w:r>
          </w:p>
        </w:tc>
        <w:tc>
          <w:tcPr>
            <w:tcW w:w="2050"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行政事业单位医疗</w:t>
            </w:r>
          </w:p>
        </w:tc>
        <w:tc>
          <w:tcPr>
            <w:tcW w:w="1552"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44.71</w:t>
            </w:r>
          </w:p>
        </w:tc>
        <w:tc>
          <w:tcPr>
            <w:tcW w:w="1491"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44.71</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c>
          <w:tcPr>
            <w:tcW w:w="1568" w:type="dxa"/>
            <w:vAlign w:val="center"/>
          </w:tcPr>
          <w:p w:rsidR="00B72494" w:rsidRDefault="00B72494" w:rsidP="00C6581D">
            <w:pPr>
              <w:widowControl/>
              <w:jc w:val="right"/>
              <w:textAlignment w:val="center"/>
              <w:rPr>
                <w:rFonts w:ascii="宋体" w:hAnsi="宋体" w:cs="宋体"/>
                <w:color w:val="000000"/>
                <w:kern w:val="0"/>
                <w:szCs w:val="21"/>
              </w:rPr>
            </w:pPr>
            <w:r>
              <w:rPr>
                <w:rFonts w:ascii="宋体" w:hAnsi="宋体" w:cs="宋体" w:hint="eastAsia"/>
                <w:color w:val="000000"/>
                <w:kern w:val="0"/>
                <w:szCs w:val="21"/>
              </w:rPr>
              <w:t>0.00</w:t>
            </w:r>
          </w:p>
        </w:tc>
      </w:tr>
      <w:tr w:rsidR="00B72494" w:rsidTr="00C6581D">
        <w:trPr>
          <w:cantSplit/>
          <w:trHeight w:val="431"/>
        </w:trPr>
        <w:tc>
          <w:tcPr>
            <w:tcW w:w="1210" w:type="dxa"/>
            <w:vAlign w:val="center"/>
          </w:tcPr>
          <w:p w:rsidR="00B72494" w:rsidRDefault="00B72494" w:rsidP="00C6581D">
            <w:pPr>
              <w:widowControl/>
              <w:jc w:val="left"/>
              <w:textAlignment w:val="center"/>
              <w:rPr>
                <w:rFonts w:ascii="宋体" w:hAnsi="宋体" w:cs="宋体"/>
                <w:kern w:val="0"/>
                <w:szCs w:val="21"/>
              </w:rPr>
            </w:pPr>
            <w:r>
              <w:rPr>
                <w:rFonts w:ascii="宋体" w:hAnsi="宋体" w:cs="宋体" w:hint="eastAsia"/>
                <w:color w:val="000000"/>
                <w:kern w:val="0"/>
                <w:szCs w:val="21"/>
              </w:rPr>
              <w:t>2101102</w:t>
            </w:r>
          </w:p>
        </w:tc>
        <w:tc>
          <w:tcPr>
            <w:tcW w:w="2050" w:type="dxa"/>
            <w:vAlign w:val="center"/>
          </w:tcPr>
          <w:p w:rsidR="00B72494" w:rsidRDefault="00B72494" w:rsidP="00C6581D">
            <w:pPr>
              <w:widowControl/>
              <w:jc w:val="left"/>
              <w:textAlignment w:val="center"/>
              <w:rPr>
                <w:rFonts w:ascii="宋体" w:hAnsi="宋体" w:cs="宋体"/>
                <w:kern w:val="0"/>
                <w:szCs w:val="21"/>
              </w:rPr>
            </w:pPr>
            <w:r>
              <w:rPr>
                <w:rFonts w:ascii="宋体" w:hAnsi="宋体" w:cs="宋体" w:hint="eastAsia"/>
                <w:color w:val="000000"/>
                <w:kern w:val="0"/>
                <w:szCs w:val="21"/>
              </w:rPr>
              <w:t>事业单位医疗</w:t>
            </w:r>
          </w:p>
        </w:tc>
        <w:tc>
          <w:tcPr>
            <w:tcW w:w="1552" w:type="dxa"/>
            <w:vAlign w:val="center"/>
          </w:tcPr>
          <w:p w:rsidR="00B72494" w:rsidRDefault="00B72494" w:rsidP="00C6581D">
            <w:pPr>
              <w:widowControl/>
              <w:jc w:val="right"/>
              <w:textAlignment w:val="center"/>
              <w:rPr>
                <w:rFonts w:ascii="宋体" w:hAnsi="宋体" w:cs="宋体"/>
                <w:kern w:val="0"/>
                <w:szCs w:val="21"/>
              </w:rPr>
            </w:pPr>
            <w:r>
              <w:rPr>
                <w:rFonts w:ascii="宋体" w:hAnsi="宋体" w:cs="宋体" w:hint="eastAsia"/>
                <w:color w:val="000000"/>
                <w:kern w:val="0"/>
                <w:szCs w:val="21"/>
              </w:rPr>
              <w:t>44.71</w:t>
            </w:r>
          </w:p>
        </w:tc>
        <w:tc>
          <w:tcPr>
            <w:tcW w:w="1491" w:type="dxa"/>
            <w:vAlign w:val="center"/>
          </w:tcPr>
          <w:p w:rsidR="00B72494" w:rsidRDefault="00B72494" w:rsidP="00C6581D">
            <w:pPr>
              <w:widowControl/>
              <w:jc w:val="right"/>
              <w:textAlignment w:val="center"/>
              <w:rPr>
                <w:rFonts w:ascii="宋体" w:hAnsi="宋体" w:cs="宋体"/>
                <w:kern w:val="0"/>
                <w:szCs w:val="21"/>
              </w:rPr>
            </w:pPr>
            <w:r>
              <w:rPr>
                <w:rFonts w:ascii="宋体" w:hAnsi="宋体" w:cs="宋体" w:hint="eastAsia"/>
                <w:color w:val="000000"/>
                <w:kern w:val="0"/>
                <w:szCs w:val="21"/>
              </w:rPr>
              <w:t>44.71</w:t>
            </w:r>
          </w:p>
        </w:tc>
        <w:tc>
          <w:tcPr>
            <w:tcW w:w="1576" w:type="dxa"/>
            <w:vAlign w:val="center"/>
          </w:tcPr>
          <w:p w:rsidR="00B72494" w:rsidRDefault="00B72494" w:rsidP="00C6581D">
            <w:pPr>
              <w:widowControl/>
              <w:jc w:val="right"/>
              <w:textAlignment w:val="center"/>
              <w:rPr>
                <w:rFonts w:ascii="宋体" w:hAnsi="宋体" w:cs="宋体"/>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kern w:val="0"/>
                <w:szCs w:val="21"/>
              </w:rPr>
            </w:pPr>
            <w:r>
              <w:rPr>
                <w:rFonts w:ascii="宋体" w:hAnsi="宋体" w:cs="宋体" w:hint="eastAsia"/>
                <w:color w:val="000000"/>
                <w:kern w:val="0"/>
                <w:szCs w:val="21"/>
              </w:rPr>
              <w:t>0.00</w:t>
            </w:r>
          </w:p>
        </w:tc>
        <w:tc>
          <w:tcPr>
            <w:tcW w:w="1576" w:type="dxa"/>
            <w:vAlign w:val="center"/>
          </w:tcPr>
          <w:p w:rsidR="00B72494" w:rsidRDefault="00B72494" w:rsidP="00C6581D">
            <w:pPr>
              <w:widowControl/>
              <w:jc w:val="right"/>
              <w:textAlignment w:val="center"/>
              <w:rPr>
                <w:rFonts w:ascii="宋体" w:hAnsi="宋体" w:cs="宋体"/>
                <w:kern w:val="0"/>
                <w:szCs w:val="21"/>
              </w:rPr>
            </w:pPr>
            <w:r>
              <w:rPr>
                <w:rFonts w:ascii="宋体" w:hAnsi="宋体" w:cs="宋体" w:hint="eastAsia"/>
                <w:color w:val="000000"/>
                <w:kern w:val="0"/>
                <w:szCs w:val="21"/>
              </w:rPr>
              <w:t>0.00</w:t>
            </w:r>
          </w:p>
        </w:tc>
        <w:tc>
          <w:tcPr>
            <w:tcW w:w="1568" w:type="dxa"/>
            <w:vAlign w:val="center"/>
          </w:tcPr>
          <w:p w:rsidR="00B72494" w:rsidRDefault="00B72494" w:rsidP="00C6581D">
            <w:pPr>
              <w:widowControl/>
              <w:jc w:val="right"/>
              <w:textAlignment w:val="center"/>
              <w:rPr>
                <w:rFonts w:ascii="宋体" w:hAnsi="宋体" w:cs="宋体"/>
                <w:kern w:val="0"/>
                <w:szCs w:val="21"/>
              </w:rPr>
            </w:pPr>
            <w:r>
              <w:rPr>
                <w:rFonts w:ascii="宋体" w:hAnsi="宋体" w:cs="宋体" w:hint="eastAsia"/>
                <w:color w:val="000000"/>
                <w:kern w:val="0"/>
                <w:szCs w:val="21"/>
              </w:rPr>
              <w:t>0.00</w:t>
            </w:r>
          </w:p>
        </w:tc>
      </w:tr>
      <w:tr w:rsidR="00B72494" w:rsidTr="00C6581D">
        <w:trPr>
          <w:cantSplit/>
          <w:trHeight w:val="431"/>
        </w:trPr>
        <w:tc>
          <w:tcPr>
            <w:tcW w:w="1210" w:type="dxa"/>
            <w:vAlign w:val="center"/>
          </w:tcPr>
          <w:p w:rsidR="00B72494" w:rsidRDefault="00B72494" w:rsidP="00C6581D">
            <w:pPr>
              <w:widowControl/>
              <w:jc w:val="left"/>
              <w:textAlignment w:val="center"/>
              <w:rPr>
                <w:rFonts w:ascii="宋体" w:hAnsi="宋体" w:cs="宋体"/>
                <w:kern w:val="0"/>
                <w:szCs w:val="21"/>
              </w:rPr>
            </w:pPr>
            <w:r>
              <w:rPr>
                <w:rFonts w:ascii="宋体" w:hAnsi="宋体" w:cs="宋体" w:hint="eastAsia"/>
                <w:color w:val="000000"/>
                <w:kern w:val="0"/>
                <w:szCs w:val="21"/>
              </w:rPr>
              <w:t>221</w:t>
            </w:r>
          </w:p>
        </w:tc>
        <w:tc>
          <w:tcPr>
            <w:tcW w:w="2050" w:type="dxa"/>
            <w:vAlign w:val="center"/>
          </w:tcPr>
          <w:p w:rsidR="00B72494" w:rsidRDefault="00B72494" w:rsidP="00C6581D">
            <w:pPr>
              <w:widowControl/>
              <w:jc w:val="left"/>
              <w:textAlignment w:val="center"/>
              <w:rPr>
                <w:rFonts w:ascii="宋体" w:hAnsi="宋体" w:cs="宋体"/>
                <w:kern w:val="0"/>
                <w:szCs w:val="21"/>
              </w:rPr>
            </w:pPr>
            <w:r>
              <w:rPr>
                <w:rFonts w:ascii="宋体" w:hAnsi="宋体" w:cs="宋体" w:hint="eastAsia"/>
                <w:color w:val="000000"/>
                <w:kern w:val="0"/>
                <w:szCs w:val="21"/>
              </w:rPr>
              <w:t>住房保障支出</w:t>
            </w:r>
          </w:p>
        </w:tc>
        <w:tc>
          <w:tcPr>
            <w:tcW w:w="155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180.29</w:t>
            </w:r>
          </w:p>
        </w:tc>
        <w:tc>
          <w:tcPr>
            <w:tcW w:w="1491"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180.29</w:t>
            </w:r>
          </w:p>
        </w:tc>
        <w:tc>
          <w:tcPr>
            <w:tcW w:w="1576"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6"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6"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6"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68"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1210" w:type="dxa"/>
            <w:vAlign w:val="center"/>
          </w:tcPr>
          <w:p w:rsidR="00B72494" w:rsidRDefault="00B72494" w:rsidP="00C6581D">
            <w:pPr>
              <w:widowControl/>
              <w:jc w:val="left"/>
              <w:textAlignment w:val="center"/>
              <w:rPr>
                <w:rFonts w:ascii="宋体" w:hAnsi="宋体" w:cs="宋体"/>
                <w:kern w:val="0"/>
                <w:szCs w:val="21"/>
              </w:rPr>
            </w:pPr>
            <w:r>
              <w:rPr>
                <w:rFonts w:ascii="宋体" w:hAnsi="宋体" w:cs="宋体" w:hint="eastAsia"/>
                <w:color w:val="000000"/>
                <w:kern w:val="0"/>
                <w:szCs w:val="21"/>
              </w:rPr>
              <w:t>22102</w:t>
            </w:r>
          </w:p>
        </w:tc>
        <w:tc>
          <w:tcPr>
            <w:tcW w:w="2050" w:type="dxa"/>
            <w:vAlign w:val="center"/>
          </w:tcPr>
          <w:p w:rsidR="00B72494" w:rsidRDefault="00B72494" w:rsidP="00C6581D">
            <w:pPr>
              <w:widowControl/>
              <w:jc w:val="left"/>
              <w:textAlignment w:val="center"/>
              <w:rPr>
                <w:rFonts w:ascii="宋体" w:hAnsi="宋体" w:cs="宋体"/>
                <w:kern w:val="0"/>
                <w:szCs w:val="21"/>
              </w:rPr>
            </w:pPr>
            <w:r>
              <w:rPr>
                <w:rFonts w:ascii="宋体" w:hAnsi="宋体" w:cs="宋体" w:hint="eastAsia"/>
                <w:color w:val="000000"/>
                <w:kern w:val="0"/>
                <w:szCs w:val="21"/>
              </w:rPr>
              <w:t>住房改革支出</w:t>
            </w:r>
          </w:p>
        </w:tc>
        <w:tc>
          <w:tcPr>
            <w:tcW w:w="155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180.29</w:t>
            </w:r>
          </w:p>
        </w:tc>
        <w:tc>
          <w:tcPr>
            <w:tcW w:w="1491"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180.29</w:t>
            </w:r>
          </w:p>
        </w:tc>
        <w:tc>
          <w:tcPr>
            <w:tcW w:w="1576"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6"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6"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6"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68"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1210" w:type="dxa"/>
            <w:vAlign w:val="center"/>
          </w:tcPr>
          <w:p w:rsidR="00B72494" w:rsidRDefault="00B72494" w:rsidP="00C6581D">
            <w:pPr>
              <w:widowControl/>
              <w:jc w:val="left"/>
              <w:textAlignment w:val="center"/>
              <w:rPr>
                <w:rFonts w:ascii="宋体" w:hAnsi="宋体" w:cs="宋体"/>
                <w:kern w:val="0"/>
                <w:szCs w:val="21"/>
              </w:rPr>
            </w:pPr>
            <w:r>
              <w:rPr>
                <w:rFonts w:ascii="宋体" w:hAnsi="宋体" w:cs="宋体" w:hint="eastAsia"/>
                <w:color w:val="000000"/>
                <w:kern w:val="0"/>
                <w:szCs w:val="21"/>
              </w:rPr>
              <w:t>2210201</w:t>
            </w:r>
          </w:p>
        </w:tc>
        <w:tc>
          <w:tcPr>
            <w:tcW w:w="2050" w:type="dxa"/>
            <w:vAlign w:val="center"/>
          </w:tcPr>
          <w:p w:rsidR="00B72494" w:rsidRDefault="00B72494" w:rsidP="00C6581D">
            <w:pPr>
              <w:widowControl/>
              <w:jc w:val="left"/>
              <w:textAlignment w:val="center"/>
              <w:rPr>
                <w:rFonts w:ascii="宋体" w:hAnsi="宋体" w:cs="宋体"/>
                <w:kern w:val="0"/>
                <w:szCs w:val="21"/>
              </w:rPr>
            </w:pPr>
            <w:r>
              <w:rPr>
                <w:rFonts w:ascii="宋体" w:hAnsi="宋体" w:cs="宋体" w:hint="eastAsia"/>
                <w:color w:val="000000"/>
                <w:kern w:val="0"/>
                <w:szCs w:val="21"/>
              </w:rPr>
              <w:t>住房公积金</w:t>
            </w:r>
          </w:p>
        </w:tc>
        <w:tc>
          <w:tcPr>
            <w:tcW w:w="155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180.29</w:t>
            </w:r>
          </w:p>
        </w:tc>
        <w:tc>
          <w:tcPr>
            <w:tcW w:w="1491"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180.29</w:t>
            </w:r>
          </w:p>
        </w:tc>
        <w:tc>
          <w:tcPr>
            <w:tcW w:w="1576"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6"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6"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6"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68"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bl>
    <w:p w:rsidR="00B72494" w:rsidRDefault="00B72494" w:rsidP="00B72494">
      <w:pPr>
        <w:spacing w:line="360" w:lineRule="auto"/>
        <w:ind w:firstLineChars="200" w:firstLine="420"/>
        <w:rPr>
          <w:rFonts w:ascii="宋体" w:hAnsi="宋体" w:cs="宋体"/>
        </w:rPr>
      </w:pPr>
      <w:r>
        <w:rPr>
          <w:rFonts w:ascii="宋体" w:hAnsi="宋体" w:cs="宋体" w:hint="eastAsia"/>
          <w:szCs w:val="21"/>
        </w:rPr>
        <w:t>注：</w:t>
      </w:r>
      <w:bookmarkStart w:id="24" w:name="PO_part2Table1Remark2"/>
      <w:r>
        <w:rPr>
          <w:rFonts w:ascii="宋体" w:hAnsi="宋体" w:cs="宋体" w:hint="eastAsia"/>
          <w:szCs w:val="21"/>
        </w:rPr>
        <w:t xml:space="preserve">本表反映部门（单位）本年度取得的各项收入情况。  </w:t>
      </w:r>
      <w:bookmarkEnd w:id="24"/>
      <w:r>
        <w:rPr>
          <w:rFonts w:ascii="宋体" w:hAnsi="宋体" w:cs="宋体" w:hint="eastAsia"/>
          <w:sz w:val="28"/>
          <w:szCs w:val="28"/>
        </w:rPr>
        <w:t xml:space="preserve"> </w:t>
      </w:r>
      <w:bookmarkEnd w:id="21"/>
      <w:r>
        <w:rPr>
          <w:rFonts w:ascii="宋体" w:hAnsi="宋体" w:cs="宋体" w:hint="eastAsia"/>
          <w:sz w:val="28"/>
          <w:szCs w:val="28"/>
        </w:rPr>
        <w:br w:type="page"/>
      </w:r>
      <w:bookmarkStart w:id="25" w:name="PO_part2Table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8"/>
        <w:gridCol w:w="2174"/>
        <w:gridCol w:w="1772"/>
        <w:gridCol w:w="1772"/>
        <w:gridCol w:w="1772"/>
        <w:gridCol w:w="1772"/>
        <w:gridCol w:w="1772"/>
        <w:gridCol w:w="1772"/>
      </w:tblGrid>
      <w:tr w:rsidR="00B72494" w:rsidTr="00C6581D">
        <w:trPr>
          <w:cantSplit/>
          <w:trHeight w:val="431"/>
          <w:tblHeader/>
        </w:trPr>
        <w:tc>
          <w:tcPr>
            <w:tcW w:w="14174" w:type="dxa"/>
            <w:gridSpan w:val="8"/>
            <w:tcBorders>
              <w:top w:val="nil"/>
              <w:left w:val="nil"/>
              <w:bottom w:val="nil"/>
              <w:right w:val="nil"/>
            </w:tcBorders>
            <w:vAlign w:val="center"/>
          </w:tcPr>
          <w:p w:rsidR="00B72494" w:rsidRDefault="00B72494" w:rsidP="00C6581D">
            <w:pPr>
              <w:jc w:val="right"/>
              <w:rPr>
                <w:rFonts w:ascii="宋体" w:hAnsi="宋体" w:cs="宋体"/>
                <w:szCs w:val="21"/>
              </w:rPr>
            </w:pPr>
            <w:r>
              <w:rPr>
                <w:rFonts w:ascii="宋体" w:hAnsi="宋体" w:cs="宋体" w:hint="eastAsia"/>
                <w:kern w:val="0"/>
                <w:sz w:val="20"/>
                <w:szCs w:val="20"/>
              </w:rPr>
              <w:lastRenderedPageBreak/>
              <w:t>表3</w:t>
            </w:r>
          </w:p>
        </w:tc>
      </w:tr>
      <w:tr w:rsidR="00B72494" w:rsidTr="00C6581D">
        <w:trPr>
          <w:cantSplit/>
          <w:trHeight w:val="431"/>
          <w:tblHeader/>
        </w:trPr>
        <w:tc>
          <w:tcPr>
            <w:tcW w:w="14174" w:type="dxa"/>
            <w:gridSpan w:val="8"/>
            <w:tcBorders>
              <w:top w:val="nil"/>
              <w:left w:val="nil"/>
              <w:bottom w:val="nil"/>
              <w:right w:val="nil"/>
            </w:tcBorders>
          </w:tcPr>
          <w:p w:rsidR="00B72494" w:rsidRDefault="00B72494" w:rsidP="00C6581D">
            <w:pPr>
              <w:jc w:val="center"/>
              <w:rPr>
                <w:rFonts w:ascii="宋体" w:hAnsi="宋体" w:cs="宋体"/>
                <w:b/>
                <w:szCs w:val="21"/>
              </w:rPr>
            </w:pPr>
            <w:r>
              <w:rPr>
                <w:rFonts w:ascii="宋体" w:hAnsi="宋体" w:cs="宋体" w:hint="eastAsia"/>
                <w:b/>
                <w:kern w:val="0"/>
                <w:sz w:val="32"/>
                <w:szCs w:val="32"/>
              </w:rPr>
              <w:t>支出决算表</w:t>
            </w:r>
          </w:p>
        </w:tc>
      </w:tr>
      <w:tr w:rsidR="00B72494" w:rsidTr="00C6581D">
        <w:trPr>
          <w:cantSplit/>
          <w:trHeight w:val="431"/>
          <w:tblHeader/>
        </w:trPr>
        <w:tc>
          <w:tcPr>
            <w:tcW w:w="12402" w:type="dxa"/>
            <w:gridSpan w:val="7"/>
            <w:tcBorders>
              <w:top w:val="nil"/>
              <w:left w:val="nil"/>
              <w:bottom w:val="single" w:sz="4" w:space="0" w:color="auto"/>
              <w:right w:val="nil"/>
            </w:tcBorders>
            <w:vAlign w:val="center"/>
          </w:tcPr>
          <w:p w:rsidR="00B72494" w:rsidRDefault="00B72494" w:rsidP="00C6581D">
            <w:pPr>
              <w:jc w:val="left"/>
              <w:rPr>
                <w:rFonts w:ascii="宋体" w:hAnsi="宋体" w:cs="宋体"/>
                <w:szCs w:val="21"/>
              </w:rPr>
            </w:pPr>
            <w:bookmarkStart w:id="26" w:name="PO_part2DivName3"/>
            <w:r>
              <w:rPr>
                <w:rFonts w:ascii="宋体" w:hAnsi="宋体" w:cs="宋体" w:hint="eastAsia"/>
                <w:kern w:val="0"/>
                <w:sz w:val="20"/>
                <w:szCs w:val="20"/>
              </w:rPr>
              <w:t>部门（单位）</w:t>
            </w:r>
            <w:r>
              <w:rPr>
                <w:rFonts w:ascii="宋体" w:hAnsi="宋体" w:cs="宋体" w:hint="eastAsia"/>
                <w:kern w:val="0"/>
                <w:sz w:val="11"/>
                <w:szCs w:val="11"/>
              </w:rPr>
              <w:t xml:space="preserve"> </w:t>
            </w:r>
            <w:bookmarkEnd w:id="26"/>
            <w:r>
              <w:rPr>
                <w:rFonts w:ascii="宋体" w:hAnsi="宋体" w:cs="宋体" w:hint="eastAsia"/>
                <w:kern w:val="0"/>
                <w:szCs w:val="21"/>
              </w:rPr>
              <w:t>：</w:t>
            </w:r>
            <w:bookmarkStart w:id="27" w:name="PO_part2Table3DivName1"/>
            <w:r>
              <w:rPr>
                <w:rFonts w:ascii="宋体" w:hAnsi="宋体" w:cs="宋体" w:hint="eastAsia"/>
                <w:kern w:val="0"/>
                <w:sz w:val="20"/>
                <w:szCs w:val="20"/>
              </w:rPr>
              <w:t xml:space="preserve">中山市民众街道社区卫生服务中心 </w:t>
            </w:r>
            <w:bookmarkEnd w:id="27"/>
          </w:p>
        </w:tc>
        <w:tc>
          <w:tcPr>
            <w:tcW w:w="1772" w:type="dxa"/>
            <w:tcBorders>
              <w:top w:val="nil"/>
              <w:left w:val="nil"/>
              <w:bottom w:val="single" w:sz="4" w:space="0" w:color="auto"/>
              <w:right w:val="nil"/>
            </w:tcBorders>
            <w:vAlign w:val="center"/>
          </w:tcPr>
          <w:p w:rsidR="00B72494" w:rsidRDefault="00B72494" w:rsidP="00C6581D">
            <w:pPr>
              <w:widowControl/>
              <w:jc w:val="right"/>
              <w:rPr>
                <w:rFonts w:ascii="宋体" w:hAnsi="宋体" w:cs="宋体"/>
                <w:kern w:val="0"/>
                <w:szCs w:val="21"/>
              </w:rPr>
            </w:pPr>
            <w:r>
              <w:rPr>
                <w:rFonts w:ascii="宋体" w:hAnsi="宋体" w:cs="宋体" w:hint="eastAsia"/>
                <w:kern w:val="0"/>
                <w:sz w:val="20"/>
                <w:szCs w:val="20"/>
              </w:rPr>
              <w:t>单位：万</w:t>
            </w:r>
            <w:r>
              <w:rPr>
                <w:rFonts w:ascii="宋体" w:hAnsi="宋体" w:cs="宋体" w:hint="eastAsia"/>
                <w:kern w:val="0"/>
                <w:szCs w:val="21"/>
              </w:rPr>
              <w:t>元</w:t>
            </w:r>
          </w:p>
        </w:tc>
      </w:tr>
      <w:tr w:rsidR="00B72494" w:rsidTr="00C6581D">
        <w:trPr>
          <w:cantSplit/>
          <w:trHeight w:val="431"/>
          <w:tblHeader/>
        </w:trPr>
        <w:tc>
          <w:tcPr>
            <w:tcW w:w="3542" w:type="dxa"/>
            <w:gridSpan w:val="2"/>
            <w:tcBorders>
              <w:top w:val="single" w:sz="4" w:space="0" w:color="auto"/>
            </w:tcBorders>
            <w:vAlign w:val="center"/>
          </w:tcPr>
          <w:p w:rsidR="00B72494" w:rsidRDefault="00B72494" w:rsidP="00C6581D">
            <w:pPr>
              <w:jc w:val="center"/>
              <w:rPr>
                <w:rFonts w:ascii="宋体" w:hAnsi="宋体" w:cs="宋体"/>
                <w:szCs w:val="21"/>
              </w:rPr>
            </w:pPr>
            <w:r>
              <w:rPr>
                <w:rFonts w:ascii="宋体" w:hAnsi="宋体" w:cs="宋体" w:hint="eastAsia"/>
                <w:kern w:val="0"/>
                <w:szCs w:val="21"/>
              </w:rPr>
              <w:t>项    目</w:t>
            </w:r>
          </w:p>
        </w:tc>
        <w:tc>
          <w:tcPr>
            <w:tcW w:w="1772" w:type="dxa"/>
            <w:vMerge w:val="restart"/>
            <w:tcBorders>
              <w:top w:val="single" w:sz="4" w:space="0" w:color="auto"/>
            </w:tcBorders>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本年支出合计</w:t>
            </w:r>
          </w:p>
        </w:tc>
        <w:tc>
          <w:tcPr>
            <w:tcW w:w="1772" w:type="dxa"/>
            <w:vMerge w:val="restart"/>
            <w:tcBorders>
              <w:top w:val="single" w:sz="4" w:space="0" w:color="auto"/>
            </w:tcBorders>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基本支出</w:t>
            </w:r>
          </w:p>
        </w:tc>
        <w:tc>
          <w:tcPr>
            <w:tcW w:w="1772" w:type="dxa"/>
            <w:vMerge w:val="restart"/>
            <w:tcBorders>
              <w:top w:val="single" w:sz="4" w:space="0" w:color="auto"/>
            </w:tcBorders>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项目支出</w:t>
            </w:r>
          </w:p>
        </w:tc>
        <w:tc>
          <w:tcPr>
            <w:tcW w:w="1772" w:type="dxa"/>
            <w:vMerge w:val="restart"/>
            <w:tcBorders>
              <w:top w:val="single" w:sz="4" w:space="0" w:color="auto"/>
            </w:tcBorders>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上缴上级支出</w:t>
            </w:r>
          </w:p>
        </w:tc>
        <w:tc>
          <w:tcPr>
            <w:tcW w:w="1772" w:type="dxa"/>
            <w:vMerge w:val="restart"/>
            <w:tcBorders>
              <w:top w:val="single" w:sz="4" w:space="0" w:color="auto"/>
            </w:tcBorders>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经营支出</w:t>
            </w:r>
          </w:p>
        </w:tc>
        <w:tc>
          <w:tcPr>
            <w:tcW w:w="1772" w:type="dxa"/>
            <w:vMerge w:val="restart"/>
            <w:tcBorders>
              <w:top w:val="single" w:sz="4" w:space="0" w:color="auto"/>
            </w:tcBorders>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对附属单位补助支出</w:t>
            </w:r>
          </w:p>
        </w:tc>
      </w:tr>
      <w:tr w:rsidR="00B72494" w:rsidTr="00C6581D">
        <w:trPr>
          <w:cantSplit/>
          <w:trHeight w:val="431"/>
          <w:tblHeader/>
        </w:trPr>
        <w:tc>
          <w:tcPr>
            <w:tcW w:w="1368" w:type="dxa"/>
          </w:tcPr>
          <w:p w:rsidR="00B72494" w:rsidRDefault="00B72494" w:rsidP="00C6581D">
            <w:pPr>
              <w:widowControl/>
              <w:rPr>
                <w:rFonts w:ascii="宋体" w:hAnsi="宋体" w:cs="宋体"/>
                <w:kern w:val="0"/>
                <w:szCs w:val="21"/>
              </w:rPr>
            </w:pPr>
            <w:r>
              <w:rPr>
                <w:rFonts w:ascii="宋体" w:hAnsi="宋体" w:cs="宋体" w:hint="eastAsia"/>
                <w:kern w:val="0"/>
                <w:szCs w:val="21"/>
              </w:rPr>
              <w:t>功能分类</w:t>
            </w:r>
          </w:p>
          <w:p w:rsidR="00B72494" w:rsidRDefault="00B72494" w:rsidP="00C6581D">
            <w:pPr>
              <w:rPr>
                <w:rFonts w:ascii="宋体" w:hAnsi="宋体" w:cs="宋体"/>
                <w:szCs w:val="21"/>
              </w:rPr>
            </w:pPr>
            <w:r>
              <w:rPr>
                <w:rFonts w:ascii="宋体" w:hAnsi="宋体" w:cs="宋体" w:hint="eastAsia"/>
                <w:kern w:val="0"/>
                <w:szCs w:val="21"/>
              </w:rPr>
              <w:t>科目编码</w:t>
            </w:r>
          </w:p>
        </w:tc>
        <w:tc>
          <w:tcPr>
            <w:tcW w:w="2174" w:type="dxa"/>
            <w:vAlign w:val="center"/>
          </w:tcPr>
          <w:p w:rsidR="00B72494" w:rsidRDefault="00B72494" w:rsidP="00C6581D">
            <w:pPr>
              <w:jc w:val="center"/>
              <w:rPr>
                <w:rFonts w:ascii="宋体" w:hAnsi="宋体" w:cs="宋体"/>
                <w:szCs w:val="21"/>
              </w:rPr>
            </w:pPr>
            <w:r>
              <w:rPr>
                <w:rFonts w:ascii="宋体" w:hAnsi="宋体" w:cs="宋体" w:hint="eastAsia"/>
                <w:kern w:val="0"/>
                <w:szCs w:val="21"/>
              </w:rPr>
              <w:t>科目名称</w:t>
            </w:r>
          </w:p>
        </w:tc>
        <w:tc>
          <w:tcPr>
            <w:tcW w:w="1772" w:type="dxa"/>
            <w:vMerge/>
          </w:tcPr>
          <w:p w:rsidR="00B72494" w:rsidRDefault="00B72494" w:rsidP="00C6581D">
            <w:pPr>
              <w:spacing w:line="288" w:lineRule="auto"/>
              <w:rPr>
                <w:rFonts w:ascii="宋体" w:hAnsi="宋体" w:cs="宋体"/>
                <w:szCs w:val="21"/>
              </w:rPr>
            </w:pPr>
          </w:p>
        </w:tc>
        <w:tc>
          <w:tcPr>
            <w:tcW w:w="1772" w:type="dxa"/>
            <w:vMerge/>
          </w:tcPr>
          <w:p w:rsidR="00B72494" w:rsidRDefault="00B72494" w:rsidP="00C6581D">
            <w:pPr>
              <w:spacing w:line="288" w:lineRule="auto"/>
              <w:rPr>
                <w:rFonts w:ascii="宋体" w:hAnsi="宋体" w:cs="宋体"/>
                <w:szCs w:val="21"/>
              </w:rPr>
            </w:pPr>
          </w:p>
        </w:tc>
        <w:tc>
          <w:tcPr>
            <w:tcW w:w="1772" w:type="dxa"/>
            <w:vMerge/>
          </w:tcPr>
          <w:p w:rsidR="00B72494" w:rsidRDefault="00B72494" w:rsidP="00C6581D">
            <w:pPr>
              <w:spacing w:line="288" w:lineRule="auto"/>
              <w:rPr>
                <w:rFonts w:ascii="宋体" w:hAnsi="宋体" w:cs="宋体"/>
                <w:szCs w:val="21"/>
              </w:rPr>
            </w:pPr>
          </w:p>
        </w:tc>
        <w:tc>
          <w:tcPr>
            <w:tcW w:w="1772" w:type="dxa"/>
            <w:vMerge/>
          </w:tcPr>
          <w:p w:rsidR="00B72494" w:rsidRDefault="00B72494" w:rsidP="00C6581D">
            <w:pPr>
              <w:spacing w:line="288" w:lineRule="auto"/>
              <w:rPr>
                <w:rFonts w:ascii="宋体" w:hAnsi="宋体" w:cs="宋体"/>
                <w:szCs w:val="21"/>
              </w:rPr>
            </w:pPr>
          </w:p>
        </w:tc>
        <w:tc>
          <w:tcPr>
            <w:tcW w:w="1772" w:type="dxa"/>
            <w:vMerge/>
          </w:tcPr>
          <w:p w:rsidR="00B72494" w:rsidRDefault="00B72494" w:rsidP="00C6581D">
            <w:pPr>
              <w:spacing w:line="288" w:lineRule="auto"/>
              <w:rPr>
                <w:rFonts w:ascii="宋体" w:hAnsi="宋体" w:cs="宋体"/>
                <w:szCs w:val="21"/>
              </w:rPr>
            </w:pPr>
          </w:p>
        </w:tc>
        <w:tc>
          <w:tcPr>
            <w:tcW w:w="1772" w:type="dxa"/>
            <w:vMerge/>
          </w:tcPr>
          <w:p w:rsidR="00B72494" w:rsidRDefault="00B72494" w:rsidP="00C6581D">
            <w:pPr>
              <w:spacing w:line="288" w:lineRule="auto"/>
              <w:rPr>
                <w:rFonts w:ascii="宋体" w:hAnsi="宋体" w:cs="宋体"/>
                <w:szCs w:val="21"/>
              </w:rPr>
            </w:pPr>
          </w:p>
        </w:tc>
      </w:tr>
      <w:tr w:rsidR="00B72494" w:rsidTr="00C6581D">
        <w:trPr>
          <w:cantSplit/>
          <w:trHeight w:val="431"/>
          <w:tblHeader/>
        </w:trPr>
        <w:tc>
          <w:tcPr>
            <w:tcW w:w="3542" w:type="dxa"/>
            <w:gridSpan w:val="2"/>
            <w:vAlign w:val="center"/>
          </w:tcPr>
          <w:p w:rsidR="00B72494" w:rsidRDefault="00B72494" w:rsidP="00C6581D">
            <w:pPr>
              <w:jc w:val="center"/>
              <w:rPr>
                <w:rFonts w:ascii="宋体" w:hAnsi="宋体" w:cs="宋体"/>
                <w:szCs w:val="21"/>
              </w:rPr>
            </w:pPr>
            <w:r>
              <w:rPr>
                <w:rFonts w:ascii="宋体" w:hAnsi="宋体" w:cs="宋体" w:hint="eastAsia"/>
                <w:kern w:val="0"/>
                <w:szCs w:val="21"/>
              </w:rPr>
              <w:t>栏次</w:t>
            </w:r>
          </w:p>
        </w:tc>
        <w:tc>
          <w:tcPr>
            <w:tcW w:w="1772"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1</w:t>
            </w:r>
          </w:p>
        </w:tc>
        <w:tc>
          <w:tcPr>
            <w:tcW w:w="1772"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2</w:t>
            </w:r>
          </w:p>
        </w:tc>
        <w:tc>
          <w:tcPr>
            <w:tcW w:w="1772"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3</w:t>
            </w:r>
          </w:p>
        </w:tc>
        <w:tc>
          <w:tcPr>
            <w:tcW w:w="1772"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4</w:t>
            </w:r>
          </w:p>
        </w:tc>
        <w:tc>
          <w:tcPr>
            <w:tcW w:w="1772"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5</w:t>
            </w:r>
          </w:p>
        </w:tc>
        <w:tc>
          <w:tcPr>
            <w:tcW w:w="1772"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6</w:t>
            </w:r>
          </w:p>
        </w:tc>
      </w:tr>
      <w:tr w:rsidR="00B72494" w:rsidTr="00C6581D">
        <w:trPr>
          <w:cantSplit/>
          <w:trHeight w:val="431"/>
          <w:tblHeader/>
        </w:trPr>
        <w:tc>
          <w:tcPr>
            <w:tcW w:w="1368" w:type="dxa"/>
          </w:tcPr>
          <w:p w:rsidR="00B72494" w:rsidRDefault="00B72494" w:rsidP="00C6581D">
            <w:pPr>
              <w:jc w:val="center"/>
              <w:rPr>
                <w:rFonts w:ascii="宋体" w:hAnsi="宋体" w:cs="宋体"/>
                <w:szCs w:val="21"/>
              </w:rPr>
            </w:pPr>
          </w:p>
        </w:tc>
        <w:tc>
          <w:tcPr>
            <w:tcW w:w="2174" w:type="dxa"/>
            <w:vAlign w:val="center"/>
          </w:tcPr>
          <w:p w:rsidR="00B72494" w:rsidRDefault="00B72494" w:rsidP="00C6581D">
            <w:pPr>
              <w:jc w:val="center"/>
              <w:rPr>
                <w:rFonts w:ascii="宋体" w:hAnsi="宋体" w:cs="宋体"/>
                <w:szCs w:val="21"/>
              </w:rPr>
            </w:pPr>
            <w:r>
              <w:rPr>
                <w:rFonts w:ascii="宋体" w:hAnsi="宋体" w:cs="宋体" w:hint="eastAsia"/>
                <w:szCs w:val="21"/>
              </w:rPr>
              <w:t>合计</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4922.71</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1789.50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3133.21</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1368" w:type="dxa"/>
            <w:vAlign w:val="center"/>
          </w:tcPr>
          <w:p w:rsidR="00B72494" w:rsidRDefault="00B72494" w:rsidP="00C6581D">
            <w:pPr>
              <w:widowControl/>
              <w:jc w:val="left"/>
              <w:textAlignment w:val="center"/>
              <w:rPr>
                <w:rFonts w:ascii="宋体" w:hAnsi="宋体" w:cs="宋体"/>
                <w:kern w:val="0"/>
                <w:szCs w:val="21"/>
              </w:rPr>
            </w:pPr>
            <w:r>
              <w:rPr>
                <w:rFonts w:ascii="宋体" w:hAnsi="宋体" w:cs="宋体" w:hint="eastAsia"/>
                <w:color w:val="000000"/>
                <w:kern w:val="0"/>
                <w:szCs w:val="21"/>
              </w:rPr>
              <w:t>201</w:t>
            </w:r>
          </w:p>
        </w:tc>
        <w:tc>
          <w:tcPr>
            <w:tcW w:w="2174" w:type="dxa"/>
            <w:vAlign w:val="center"/>
          </w:tcPr>
          <w:p w:rsidR="00B72494" w:rsidRDefault="00B72494" w:rsidP="00C6581D">
            <w:pPr>
              <w:widowControl/>
              <w:jc w:val="left"/>
              <w:textAlignment w:val="center"/>
              <w:rPr>
                <w:rFonts w:ascii="宋体" w:hAnsi="宋体" w:cs="宋体"/>
                <w:kern w:val="0"/>
                <w:szCs w:val="21"/>
              </w:rPr>
            </w:pPr>
            <w:r>
              <w:rPr>
                <w:rFonts w:ascii="宋体" w:hAnsi="宋体" w:cs="宋体" w:hint="eastAsia"/>
                <w:color w:val="000000"/>
                <w:kern w:val="0"/>
                <w:szCs w:val="21"/>
              </w:rPr>
              <w:t>一般公共服务支出</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0.05</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0.05</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1368" w:type="dxa"/>
            <w:vAlign w:val="center"/>
          </w:tcPr>
          <w:p w:rsidR="00B72494" w:rsidRDefault="00B72494" w:rsidP="00C6581D">
            <w:pPr>
              <w:widowControl/>
              <w:jc w:val="left"/>
              <w:textAlignment w:val="center"/>
              <w:rPr>
                <w:rFonts w:ascii="宋体" w:hAnsi="宋体" w:cs="宋体"/>
                <w:kern w:val="0"/>
                <w:szCs w:val="21"/>
              </w:rPr>
            </w:pPr>
            <w:r>
              <w:rPr>
                <w:rFonts w:ascii="宋体" w:hAnsi="宋体" w:cs="宋体" w:hint="eastAsia"/>
                <w:color w:val="000000"/>
                <w:kern w:val="0"/>
                <w:szCs w:val="21"/>
              </w:rPr>
              <w:t>20132</w:t>
            </w:r>
          </w:p>
        </w:tc>
        <w:tc>
          <w:tcPr>
            <w:tcW w:w="2174" w:type="dxa"/>
            <w:vAlign w:val="center"/>
          </w:tcPr>
          <w:p w:rsidR="00B72494" w:rsidRDefault="00B72494" w:rsidP="00C6581D">
            <w:pPr>
              <w:widowControl/>
              <w:jc w:val="left"/>
              <w:textAlignment w:val="center"/>
              <w:rPr>
                <w:rFonts w:ascii="宋体" w:hAnsi="宋体" w:cs="宋体"/>
                <w:kern w:val="0"/>
                <w:szCs w:val="21"/>
              </w:rPr>
            </w:pPr>
            <w:r>
              <w:rPr>
                <w:rFonts w:ascii="宋体" w:hAnsi="宋体" w:cs="宋体" w:hint="eastAsia"/>
                <w:color w:val="000000"/>
                <w:kern w:val="0"/>
                <w:szCs w:val="21"/>
              </w:rPr>
              <w:t>组织事务</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0.05</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0.05</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1368" w:type="dxa"/>
            <w:vAlign w:val="center"/>
          </w:tcPr>
          <w:p w:rsidR="00B72494" w:rsidRDefault="00B72494" w:rsidP="00C6581D">
            <w:pPr>
              <w:widowControl/>
              <w:jc w:val="left"/>
              <w:textAlignment w:val="center"/>
              <w:rPr>
                <w:rFonts w:ascii="宋体" w:hAnsi="宋体" w:cs="宋体"/>
                <w:kern w:val="0"/>
                <w:szCs w:val="21"/>
              </w:rPr>
            </w:pPr>
            <w:r>
              <w:rPr>
                <w:rFonts w:ascii="宋体" w:hAnsi="宋体" w:cs="宋体" w:hint="eastAsia"/>
                <w:color w:val="000000"/>
                <w:kern w:val="0"/>
                <w:szCs w:val="21"/>
              </w:rPr>
              <w:t>2013201</w:t>
            </w:r>
          </w:p>
        </w:tc>
        <w:tc>
          <w:tcPr>
            <w:tcW w:w="2174" w:type="dxa"/>
            <w:vAlign w:val="center"/>
          </w:tcPr>
          <w:p w:rsidR="00B72494" w:rsidRDefault="00B72494" w:rsidP="00C6581D">
            <w:pPr>
              <w:widowControl/>
              <w:jc w:val="left"/>
              <w:textAlignment w:val="center"/>
              <w:rPr>
                <w:rFonts w:ascii="宋体" w:hAnsi="宋体" w:cs="宋体"/>
                <w:kern w:val="0"/>
                <w:szCs w:val="21"/>
              </w:rPr>
            </w:pPr>
            <w:r>
              <w:rPr>
                <w:rFonts w:ascii="宋体" w:hAnsi="宋体" w:cs="宋体" w:hint="eastAsia"/>
                <w:color w:val="000000"/>
                <w:kern w:val="0"/>
                <w:szCs w:val="21"/>
              </w:rPr>
              <w:t>行政运行</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0.05</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0.05</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1368" w:type="dxa"/>
            <w:vAlign w:val="center"/>
          </w:tcPr>
          <w:p w:rsidR="00B72494" w:rsidRDefault="00B72494" w:rsidP="00C6581D">
            <w:pPr>
              <w:widowControl/>
              <w:jc w:val="left"/>
              <w:textAlignment w:val="center"/>
              <w:rPr>
                <w:rFonts w:ascii="宋体" w:hAnsi="宋体" w:cs="宋体"/>
                <w:kern w:val="0"/>
                <w:szCs w:val="21"/>
              </w:rPr>
            </w:pPr>
            <w:r>
              <w:rPr>
                <w:rFonts w:ascii="宋体" w:hAnsi="宋体" w:cs="宋体" w:hint="eastAsia"/>
                <w:color w:val="000000"/>
                <w:kern w:val="0"/>
                <w:szCs w:val="21"/>
              </w:rPr>
              <w:t>208</w:t>
            </w:r>
          </w:p>
        </w:tc>
        <w:tc>
          <w:tcPr>
            <w:tcW w:w="2174" w:type="dxa"/>
            <w:vAlign w:val="center"/>
          </w:tcPr>
          <w:p w:rsidR="00B72494" w:rsidRDefault="00B72494" w:rsidP="00C6581D">
            <w:pPr>
              <w:widowControl/>
              <w:jc w:val="left"/>
              <w:textAlignment w:val="center"/>
              <w:rPr>
                <w:rFonts w:ascii="宋体" w:hAnsi="宋体" w:cs="宋体"/>
                <w:kern w:val="0"/>
                <w:szCs w:val="21"/>
              </w:rPr>
            </w:pPr>
            <w:r>
              <w:rPr>
                <w:rFonts w:ascii="宋体" w:hAnsi="宋体" w:cs="宋体" w:hint="eastAsia"/>
                <w:color w:val="000000"/>
                <w:kern w:val="0"/>
                <w:szCs w:val="21"/>
              </w:rPr>
              <w:t>社会保障和就业支出</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301.70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301.70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1368" w:type="dxa"/>
            <w:vAlign w:val="center"/>
          </w:tcPr>
          <w:p w:rsidR="00B72494" w:rsidRDefault="00B72494" w:rsidP="00C6581D">
            <w:pPr>
              <w:widowControl/>
              <w:jc w:val="left"/>
              <w:textAlignment w:val="center"/>
              <w:rPr>
                <w:rFonts w:ascii="宋体" w:hAnsi="宋体" w:cs="宋体"/>
                <w:kern w:val="0"/>
                <w:szCs w:val="21"/>
              </w:rPr>
            </w:pPr>
            <w:r>
              <w:rPr>
                <w:rFonts w:ascii="宋体" w:hAnsi="宋体" w:cs="宋体" w:hint="eastAsia"/>
                <w:color w:val="000000"/>
                <w:kern w:val="0"/>
                <w:szCs w:val="21"/>
              </w:rPr>
              <w:t>20805</w:t>
            </w:r>
          </w:p>
        </w:tc>
        <w:tc>
          <w:tcPr>
            <w:tcW w:w="2174"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行政事业单位养老支出</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301.70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301.70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1368" w:type="dxa"/>
            <w:vAlign w:val="center"/>
          </w:tcPr>
          <w:p w:rsidR="00B72494" w:rsidRDefault="00B72494" w:rsidP="00C6581D">
            <w:pPr>
              <w:widowControl/>
              <w:jc w:val="left"/>
              <w:textAlignment w:val="center"/>
              <w:rPr>
                <w:rFonts w:ascii="宋体" w:hAnsi="宋体" w:cs="宋体"/>
                <w:kern w:val="0"/>
                <w:szCs w:val="21"/>
              </w:rPr>
            </w:pPr>
            <w:r>
              <w:rPr>
                <w:rFonts w:ascii="宋体" w:hAnsi="宋体" w:cs="宋体" w:hint="eastAsia"/>
                <w:color w:val="000000"/>
                <w:kern w:val="0"/>
                <w:szCs w:val="21"/>
              </w:rPr>
              <w:t>2080502</w:t>
            </w:r>
          </w:p>
        </w:tc>
        <w:tc>
          <w:tcPr>
            <w:tcW w:w="2174"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事业单位离退休</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94.90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94.90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1368"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2080505</w:t>
            </w:r>
          </w:p>
        </w:tc>
        <w:tc>
          <w:tcPr>
            <w:tcW w:w="2174"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机关事业单位基本养老保险缴费支出</w:t>
            </w:r>
          </w:p>
        </w:tc>
        <w:tc>
          <w:tcPr>
            <w:tcW w:w="1772" w:type="dxa"/>
            <w:vAlign w:val="center"/>
          </w:tcPr>
          <w:p w:rsidR="00B72494" w:rsidRPr="00803533" w:rsidRDefault="00B72494" w:rsidP="00C6581D">
            <w:pPr>
              <w:widowControl/>
              <w:jc w:val="right"/>
              <w:rPr>
                <w:rFonts w:ascii="宋体" w:hAnsi="宋体" w:cs="宋体"/>
                <w:kern w:val="0"/>
                <w:szCs w:val="21"/>
              </w:rPr>
            </w:pPr>
            <w:r>
              <w:rPr>
                <w:rFonts w:ascii="宋体" w:hAnsi="宋体" w:cs="宋体" w:hint="eastAsia"/>
                <w:kern w:val="0"/>
                <w:szCs w:val="21"/>
              </w:rPr>
              <w:t>138.00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138.00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1368"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2080506</w:t>
            </w:r>
          </w:p>
        </w:tc>
        <w:tc>
          <w:tcPr>
            <w:tcW w:w="2174"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机关事业单位职业年金缴费支出</w:t>
            </w:r>
          </w:p>
        </w:tc>
        <w:tc>
          <w:tcPr>
            <w:tcW w:w="1772" w:type="dxa"/>
            <w:vAlign w:val="center"/>
          </w:tcPr>
          <w:p w:rsidR="00B72494" w:rsidRPr="00803533" w:rsidRDefault="00B72494" w:rsidP="00C6581D">
            <w:pPr>
              <w:widowControl/>
              <w:jc w:val="right"/>
              <w:rPr>
                <w:rFonts w:ascii="宋体" w:hAnsi="宋体" w:cs="宋体"/>
                <w:kern w:val="0"/>
                <w:szCs w:val="21"/>
              </w:rPr>
            </w:pPr>
            <w:r>
              <w:rPr>
                <w:rFonts w:ascii="宋体" w:hAnsi="宋体" w:cs="宋体" w:hint="eastAsia"/>
                <w:kern w:val="0"/>
                <w:szCs w:val="21"/>
              </w:rPr>
              <w:t>68.79</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68.79</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1368" w:type="dxa"/>
            <w:vAlign w:val="center"/>
          </w:tcPr>
          <w:p w:rsidR="00B72494" w:rsidRDefault="00B72494" w:rsidP="00C6581D">
            <w:pPr>
              <w:widowControl/>
              <w:jc w:val="left"/>
              <w:textAlignment w:val="center"/>
              <w:rPr>
                <w:rFonts w:ascii="宋体" w:hAnsi="宋体" w:cs="宋体"/>
                <w:kern w:val="0"/>
                <w:szCs w:val="21"/>
              </w:rPr>
            </w:pPr>
            <w:r>
              <w:rPr>
                <w:rFonts w:ascii="宋体" w:hAnsi="宋体" w:cs="宋体" w:hint="eastAsia"/>
                <w:color w:val="000000"/>
                <w:kern w:val="0"/>
                <w:szCs w:val="21"/>
              </w:rPr>
              <w:t>210</w:t>
            </w:r>
          </w:p>
        </w:tc>
        <w:tc>
          <w:tcPr>
            <w:tcW w:w="2174" w:type="dxa"/>
            <w:vAlign w:val="center"/>
          </w:tcPr>
          <w:p w:rsidR="00B72494" w:rsidRDefault="00B72494" w:rsidP="00C6581D">
            <w:pPr>
              <w:widowControl/>
              <w:jc w:val="left"/>
              <w:textAlignment w:val="center"/>
              <w:rPr>
                <w:rFonts w:ascii="宋体" w:hAnsi="宋体" w:cs="宋体"/>
                <w:kern w:val="0"/>
                <w:szCs w:val="21"/>
              </w:rPr>
            </w:pPr>
            <w:r>
              <w:rPr>
                <w:rFonts w:ascii="宋体" w:hAnsi="宋体" w:cs="宋体" w:hint="eastAsia"/>
                <w:kern w:val="0"/>
                <w:szCs w:val="21"/>
              </w:rPr>
              <w:t>卫生健康支出</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4440.67</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1307.46</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3133.21</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1368"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21001</w:t>
            </w:r>
          </w:p>
        </w:tc>
        <w:tc>
          <w:tcPr>
            <w:tcW w:w="2174" w:type="dxa"/>
            <w:vAlign w:val="center"/>
          </w:tcPr>
          <w:p w:rsidR="00B72494" w:rsidRDefault="00B72494" w:rsidP="00C6581D">
            <w:pPr>
              <w:widowControl/>
              <w:jc w:val="left"/>
              <w:textAlignment w:val="center"/>
              <w:rPr>
                <w:rFonts w:ascii="宋体" w:hAnsi="宋体" w:cs="宋体"/>
                <w:kern w:val="0"/>
                <w:szCs w:val="21"/>
              </w:rPr>
            </w:pPr>
            <w:r>
              <w:rPr>
                <w:rFonts w:ascii="宋体" w:hAnsi="宋体" w:cs="宋体" w:hint="eastAsia"/>
                <w:kern w:val="0"/>
                <w:szCs w:val="21"/>
              </w:rPr>
              <w:t>卫生健康管理事务</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1276.95</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1262.75</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14.20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1368"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2100101</w:t>
            </w:r>
          </w:p>
        </w:tc>
        <w:tc>
          <w:tcPr>
            <w:tcW w:w="2174" w:type="dxa"/>
            <w:vAlign w:val="center"/>
          </w:tcPr>
          <w:p w:rsidR="00B72494" w:rsidRDefault="00B72494" w:rsidP="00C6581D">
            <w:pPr>
              <w:widowControl/>
              <w:jc w:val="left"/>
              <w:textAlignment w:val="center"/>
              <w:rPr>
                <w:rFonts w:ascii="宋体" w:hAnsi="宋体" w:cs="宋体"/>
                <w:kern w:val="0"/>
                <w:szCs w:val="21"/>
              </w:rPr>
            </w:pPr>
            <w:r>
              <w:rPr>
                <w:rFonts w:ascii="宋体" w:hAnsi="宋体" w:cs="宋体" w:hint="eastAsia"/>
                <w:kern w:val="0"/>
                <w:szCs w:val="21"/>
              </w:rPr>
              <w:t>行政运行</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1262.75</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1262.75</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1368"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lastRenderedPageBreak/>
              <w:t>2100199</w:t>
            </w:r>
          </w:p>
        </w:tc>
        <w:tc>
          <w:tcPr>
            <w:tcW w:w="2174" w:type="dxa"/>
            <w:vAlign w:val="center"/>
          </w:tcPr>
          <w:p w:rsidR="00B72494" w:rsidRDefault="00B72494" w:rsidP="00C6581D">
            <w:pPr>
              <w:widowControl/>
              <w:jc w:val="left"/>
              <w:textAlignment w:val="center"/>
              <w:rPr>
                <w:rFonts w:ascii="宋体" w:hAnsi="宋体" w:cs="宋体"/>
                <w:kern w:val="0"/>
                <w:szCs w:val="21"/>
              </w:rPr>
            </w:pPr>
            <w:r>
              <w:rPr>
                <w:rFonts w:ascii="宋体" w:hAnsi="宋体" w:cs="宋体" w:hint="eastAsia"/>
                <w:kern w:val="0"/>
                <w:szCs w:val="21"/>
              </w:rPr>
              <w:t>其他卫生健康管理事务支出</w:t>
            </w:r>
          </w:p>
        </w:tc>
        <w:tc>
          <w:tcPr>
            <w:tcW w:w="1772" w:type="dxa"/>
            <w:vAlign w:val="center"/>
          </w:tcPr>
          <w:p w:rsidR="00B72494" w:rsidRPr="000A7D15" w:rsidRDefault="00B72494" w:rsidP="00C6581D">
            <w:pPr>
              <w:widowControl/>
              <w:jc w:val="right"/>
              <w:rPr>
                <w:rFonts w:ascii="宋体" w:hAnsi="宋体" w:cs="宋体"/>
                <w:kern w:val="0"/>
                <w:szCs w:val="21"/>
              </w:rPr>
            </w:pPr>
            <w:r>
              <w:rPr>
                <w:rFonts w:ascii="宋体" w:hAnsi="宋体" w:cs="宋体" w:hint="eastAsia"/>
                <w:kern w:val="0"/>
                <w:szCs w:val="21"/>
              </w:rPr>
              <w:t>14.20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14.20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1368"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21003</w:t>
            </w:r>
          </w:p>
        </w:tc>
        <w:tc>
          <w:tcPr>
            <w:tcW w:w="2174" w:type="dxa"/>
            <w:vAlign w:val="center"/>
          </w:tcPr>
          <w:p w:rsidR="00B72494" w:rsidRDefault="00B72494" w:rsidP="00C6581D">
            <w:pPr>
              <w:widowControl/>
              <w:jc w:val="left"/>
              <w:textAlignment w:val="center"/>
              <w:rPr>
                <w:rFonts w:ascii="宋体" w:hAnsi="宋体" w:cs="宋体"/>
                <w:kern w:val="0"/>
                <w:szCs w:val="21"/>
              </w:rPr>
            </w:pPr>
            <w:r>
              <w:rPr>
                <w:rFonts w:ascii="宋体" w:hAnsi="宋体" w:cs="宋体" w:hint="eastAsia"/>
                <w:kern w:val="0"/>
                <w:szCs w:val="21"/>
              </w:rPr>
              <w:t>基层医疗卫生机构</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1449.28</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1449.28</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1368"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2100301</w:t>
            </w:r>
          </w:p>
        </w:tc>
        <w:tc>
          <w:tcPr>
            <w:tcW w:w="2174" w:type="dxa"/>
            <w:vAlign w:val="center"/>
          </w:tcPr>
          <w:p w:rsidR="00B72494" w:rsidRDefault="00B72494" w:rsidP="00C6581D">
            <w:pPr>
              <w:widowControl/>
              <w:jc w:val="left"/>
              <w:textAlignment w:val="center"/>
              <w:rPr>
                <w:rFonts w:ascii="宋体" w:hAnsi="宋体" w:cs="宋体"/>
                <w:kern w:val="0"/>
                <w:szCs w:val="21"/>
              </w:rPr>
            </w:pPr>
            <w:r>
              <w:rPr>
                <w:rFonts w:ascii="宋体" w:hAnsi="宋体" w:cs="宋体" w:hint="eastAsia"/>
                <w:kern w:val="0"/>
                <w:szCs w:val="21"/>
              </w:rPr>
              <w:t>城市社区卫生机构</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1436.57</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1436.57</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1368"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2100399</w:t>
            </w:r>
          </w:p>
        </w:tc>
        <w:tc>
          <w:tcPr>
            <w:tcW w:w="2174" w:type="dxa"/>
            <w:vAlign w:val="center"/>
          </w:tcPr>
          <w:p w:rsidR="00B72494" w:rsidRDefault="00B72494" w:rsidP="00C6581D">
            <w:pPr>
              <w:widowControl/>
              <w:jc w:val="left"/>
              <w:textAlignment w:val="center"/>
              <w:rPr>
                <w:rFonts w:ascii="宋体" w:hAnsi="宋体" w:cs="宋体"/>
                <w:kern w:val="0"/>
                <w:szCs w:val="21"/>
              </w:rPr>
            </w:pPr>
            <w:r>
              <w:rPr>
                <w:rFonts w:ascii="宋体" w:hAnsi="宋体" w:cs="宋体" w:hint="eastAsia"/>
                <w:kern w:val="0"/>
                <w:szCs w:val="21"/>
              </w:rPr>
              <w:t>其他基层医疗卫生机构支出</w:t>
            </w:r>
          </w:p>
        </w:tc>
        <w:tc>
          <w:tcPr>
            <w:tcW w:w="1772" w:type="dxa"/>
            <w:vAlign w:val="center"/>
          </w:tcPr>
          <w:p w:rsidR="00B72494" w:rsidRPr="000A7D15" w:rsidRDefault="00B72494" w:rsidP="00C6581D">
            <w:pPr>
              <w:widowControl/>
              <w:jc w:val="right"/>
              <w:rPr>
                <w:rFonts w:ascii="宋体" w:hAnsi="宋体" w:cs="宋体"/>
                <w:kern w:val="0"/>
                <w:szCs w:val="21"/>
              </w:rPr>
            </w:pPr>
            <w:r>
              <w:rPr>
                <w:rFonts w:ascii="宋体" w:hAnsi="宋体" w:cs="宋体" w:hint="eastAsia"/>
                <w:kern w:val="0"/>
                <w:szCs w:val="21"/>
              </w:rPr>
              <w:t>12.71</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12.71</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1368"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21004</w:t>
            </w:r>
          </w:p>
        </w:tc>
        <w:tc>
          <w:tcPr>
            <w:tcW w:w="2174" w:type="dxa"/>
            <w:vAlign w:val="center"/>
          </w:tcPr>
          <w:p w:rsidR="00B72494" w:rsidRDefault="00B72494" w:rsidP="00C6581D">
            <w:pPr>
              <w:widowControl/>
              <w:jc w:val="left"/>
              <w:textAlignment w:val="center"/>
              <w:rPr>
                <w:rFonts w:ascii="宋体" w:hAnsi="宋体" w:cs="宋体"/>
                <w:kern w:val="0"/>
                <w:szCs w:val="21"/>
              </w:rPr>
            </w:pPr>
            <w:r>
              <w:rPr>
                <w:rFonts w:ascii="宋体" w:hAnsi="宋体" w:cs="宋体" w:hint="eastAsia"/>
                <w:kern w:val="0"/>
                <w:szCs w:val="21"/>
              </w:rPr>
              <w:t>公共卫生</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1170.21</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1170.21</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1368"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2100408</w:t>
            </w:r>
          </w:p>
        </w:tc>
        <w:tc>
          <w:tcPr>
            <w:tcW w:w="2174" w:type="dxa"/>
            <w:vAlign w:val="center"/>
          </w:tcPr>
          <w:p w:rsidR="00B72494" w:rsidRDefault="00B72494" w:rsidP="00C6581D">
            <w:pPr>
              <w:widowControl/>
              <w:jc w:val="left"/>
              <w:textAlignment w:val="center"/>
              <w:rPr>
                <w:rFonts w:ascii="宋体" w:hAnsi="宋体" w:cs="宋体"/>
                <w:kern w:val="0"/>
                <w:szCs w:val="21"/>
              </w:rPr>
            </w:pPr>
            <w:r>
              <w:rPr>
                <w:rFonts w:ascii="宋体" w:hAnsi="宋体" w:cs="宋体" w:hint="eastAsia"/>
                <w:kern w:val="0"/>
                <w:szCs w:val="21"/>
              </w:rPr>
              <w:t>基本公共卫生服务</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599.86</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599.86</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1368"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2100409</w:t>
            </w:r>
          </w:p>
        </w:tc>
        <w:tc>
          <w:tcPr>
            <w:tcW w:w="2174" w:type="dxa"/>
            <w:vAlign w:val="center"/>
          </w:tcPr>
          <w:p w:rsidR="00B72494" w:rsidRDefault="00B72494" w:rsidP="00C6581D">
            <w:pPr>
              <w:widowControl/>
              <w:jc w:val="left"/>
              <w:textAlignment w:val="center"/>
              <w:rPr>
                <w:rFonts w:ascii="宋体" w:hAnsi="宋体" w:cs="宋体"/>
                <w:kern w:val="0"/>
                <w:szCs w:val="21"/>
              </w:rPr>
            </w:pPr>
            <w:r>
              <w:rPr>
                <w:rFonts w:ascii="宋体" w:hAnsi="宋体" w:cs="宋体" w:hint="eastAsia"/>
                <w:kern w:val="0"/>
                <w:szCs w:val="21"/>
              </w:rPr>
              <w:t>重大公共卫生服务</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21.44</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21.44</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1368"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2100410</w:t>
            </w:r>
          </w:p>
        </w:tc>
        <w:tc>
          <w:tcPr>
            <w:tcW w:w="2174" w:type="dxa"/>
            <w:vAlign w:val="center"/>
          </w:tcPr>
          <w:p w:rsidR="00B72494" w:rsidRDefault="00B72494" w:rsidP="00C6581D">
            <w:pPr>
              <w:widowControl/>
              <w:jc w:val="left"/>
              <w:textAlignment w:val="center"/>
              <w:rPr>
                <w:rFonts w:ascii="宋体" w:hAnsi="宋体" w:cs="宋体"/>
                <w:kern w:val="0"/>
                <w:szCs w:val="21"/>
              </w:rPr>
            </w:pPr>
            <w:r>
              <w:rPr>
                <w:rFonts w:ascii="宋体" w:hAnsi="宋体" w:cs="宋体" w:hint="eastAsia"/>
                <w:kern w:val="0"/>
                <w:szCs w:val="21"/>
              </w:rPr>
              <w:t>突发公共卫生事件应急处理</w:t>
            </w:r>
          </w:p>
        </w:tc>
        <w:tc>
          <w:tcPr>
            <w:tcW w:w="1772" w:type="dxa"/>
            <w:vAlign w:val="center"/>
          </w:tcPr>
          <w:p w:rsidR="00B72494" w:rsidRPr="000A7D15" w:rsidRDefault="00B72494" w:rsidP="00C6581D">
            <w:pPr>
              <w:widowControl/>
              <w:jc w:val="right"/>
              <w:rPr>
                <w:rFonts w:ascii="宋体" w:hAnsi="宋体" w:cs="宋体"/>
                <w:kern w:val="0"/>
                <w:szCs w:val="21"/>
              </w:rPr>
            </w:pPr>
            <w:r>
              <w:rPr>
                <w:rFonts w:ascii="宋体" w:hAnsi="宋体" w:cs="宋体" w:hint="eastAsia"/>
                <w:kern w:val="0"/>
                <w:szCs w:val="21"/>
              </w:rPr>
              <w:t>496.50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496.50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1368"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2100499</w:t>
            </w:r>
          </w:p>
        </w:tc>
        <w:tc>
          <w:tcPr>
            <w:tcW w:w="2174" w:type="dxa"/>
            <w:vAlign w:val="center"/>
          </w:tcPr>
          <w:p w:rsidR="00B72494" w:rsidRDefault="00B72494" w:rsidP="00C6581D">
            <w:pPr>
              <w:widowControl/>
              <w:jc w:val="left"/>
              <w:textAlignment w:val="center"/>
              <w:rPr>
                <w:rFonts w:ascii="宋体" w:hAnsi="宋体" w:cs="宋体"/>
                <w:kern w:val="0"/>
                <w:szCs w:val="21"/>
              </w:rPr>
            </w:pPr>
            <w:r>
              <w:rPr>
                <w:rFonts w:ascii="宋体" w:hAnsi="宋体" w:cs="宋体" w:hint="eastAsia"/>
                <w:kern w:val="0"/>
                <w:szCs w:val="21"/>
              </w:rPr>
              <w:t>其他公共卫生支出</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52.41</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52.41</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1368"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21006</w:t>
            </w:r>
          </w:p>
        </w:tc>
        <w:tc>
          <w:tcPr>
            <w:tcW w:w="2174" w:type="dxa"/>
            <w:vAlign w:val="center"/>
          </w:tcPr>
          <w:p w:rsidR="00B72494" w:rsidRDefault="00B72494" w:rsidP="00C6581D">
            <w:pPr>
              <w:widowControl/>
              <w:jc w:val="left"/>
              <w:textAlignment w:val="center"/>
              <w:rPr>
                <w:rFonts w:ascii="宋体" w:hAnsi="宋体" w:cs="宋体"/>
                <w:kern w:val="0"/>
                <w:szCs w:val="21"/>
              </w:rPr>
            </w:pPr>
            <w:r>
              <w:rPr>
                <w:rFonts w:ascii="宋体" w:hAnsi="宋体" w:cs="宋体" w:hint="eastAsia"/>
                <w:kern w:val="0"/>
                <w:szCs w:val="21"/>
              </w:rPr>
              <w:t>中医药</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5.00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5.00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1368"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2100601</w:t>
            </w:r>
          </w:p>
        </w:tc>
        <w:tc>
          <w:tcPr>
            <w:tcW w:w="2174" w:type="dxa"/>
            <w:vAlign w:val="center"/>
          </w:tcPr>
          <w:p w:rsidR="00B72494" w:rsidRDefault="00B72494" w:rsidP="00C6581D">
            <w:pPr>
              <w:widowControl/>
              <w:jc w:val="left"/>
              <w:textAlignment w:val="center"/>
              <w:rPr>
                <w:rFonts w:ascii="宋体" w:hAnsi="宋体" w:cs="宋体"/>
                <w:kern w:val="0"/>
                <w:szCs w:val="21"/>
              </w:rPr>
            </w:pPr>
            <w:r>
              <w:rPr>
                <w:rFonts w:ascii="宋体" w:hAnsi="宋体" w:cs="宋体" w:hint="eastAsia"/>
                <w:kern w:val="0"/>
                <w:szCs w:val="21"/>
              </w:rPr>
              <w:t>中医（民族医）药专项</w:t>
            </w:r>
          </w:p>
        </w:tc>
        <w:tc>
          <w:tcPr>
            <w:tcW w:w="1772" w:type="dxa"/>
            <w:vAlign w:val="center"/>
          </w:tcPr>
          <w:p w:rsidR="00B72494" w:rsidRPr="000A7D15" w:rsidRDefault="00B72494" w:rsidP="00C6581D">
            <w:pPr>
              <w:widowControl/>
              <w:jc w:val="right"/>
              <w:rPr>
                <w:rFonts w:ascii="宋体" w:hAnsi="宋体" w:cs="宋体"/>
                <w:kern w:val="0"/>
                <w:szCs w:val="21"/>
              </w:rPr>
            </w:pPr>
            <w:r>
              <w:rPr>
                <w:rFonts w:ascii="宋体" w:hAnsi="宋体" w:cs="宋体" w:hint="eastAsia"/>
                <w:kern w:val="0"/>
                <w:szCs w:val="21"/>
              </w:rPr>
              <w:t>5.00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5.00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1368"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lastRenderedPageBreak/>
              <w:t>21007</w:t>
            </w:r>
          </w:p>
        </w:tc>
        <w:tc>
          <w:tcPr>
            <w:tcW w:w="2174" w:type="dxa"/>
            <w:vAlign w:val="center"/>
          </w:tcPr>
          <w:p w:rsidR="00B72494" w:rsidRDefault="00B72494" w:rsidP="00C6581D">
            <w:pPr>
              <w:widowControl/>
              <w:jc w:val="left"/>
              <w:textAlignment w:val="center"/>
              <w:rPr>
                <w:rFonts w:ascii="宋体" w:hAnsi="宋体" w:cs="宋体"/>
                <w:kern w:val="0"/>
                <w:szCs w:val="21"/>
              </w:rPr>
            </w:pPr>
            <w:r>
              <w:rPr>
                <w:rFonts w:ascii="宋体" w:hAnsi="宋体" w:cs="宋体" w:hint="eastAsia"/>
                <w:kern w:val="0"/>
                <w:szCs w:val="21"/>
              </w:rPr>
              <w:t>计划生育事务</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494.53</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494.53</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1368"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2100799</w:t>
            </w:r>
          </w:p>
        </w:tc>
        <w:tc>
          <w:tcPr>
            <w:tcW w:w="2174" w:type="dxa"/>
            <w:vAlign w:val="center"/>
          </w:tcPr>
          <w:p w:rsidR="00B72494" w:rsidRDefault="00B72494" w:rsidP="00C6581D">
            <w:pPr>
              <w:widowControl/>
              <w:jc w:val="left"/>
              <w:textAlignment w:val="center"/>
              <w:rPr>
                <w:rFonts w:ascii="宋体" w:hAnsi="宋体" w:cs="宋体"/>
                <w:kern w:val="0"/>
                <w:szCs w:val="21"/>
              </w:rPr>
            </w:pPr>
            <w:r>
              <w:rPr>
                <w:rFonts w:ascii="宋体" w:hAnsi="宋体" w:cs="宋体" w:hint="eastAsia"/>
                <w:kern w:val="0"/>
                <w:szCs w:val="21"/>
              </w:rPr>
              <w:t>其他计划生育事务支出</w:t>
            </w:r>
          </w:p>
        </w:tc>
        <w:tc>
          <w:tcPr>
            <w:tcW w:w="1772" w:type="dxa"/>
            <w:vAlign w:val="center"/>
          </w:tcPr>
          <w:p w:rsidR="00B72494" w:rsidRPr="000A7D15" w:rsidRDefault="00B72494" w:rsidP="00C6581D">
            <w:pPr>
              <w:widowControl/>
              <w:jc w:val="right"/>
              <w:rPr>
                <w:rFonts w:ascii="宋体" w:hAnsi="宋体" w:cs="宋体"/>
                <w:kern w:val="0"/>
                <w:szCs w:val="21"/>
              </w:rPr>
            </w:pPr>
            <w:r>
              <w:rPr>
                <w:rFonts w:ascii="宋体" w:hAnsi="宋体" w:cs="宋体" w:hint="eastAsia"/>
                <w:kern w:val="0"/>
                <w:szCs w:val="21"/>
              </w:rPr>
              <w:t>494.53</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494.53</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1368" w:type="dxa"/>
            <w:vAlign w:val="center"/>
          </w:tcPr>
          <w:p w:rsidR="00B72494" w:rsidRDefault="00B72494" w:rsidP="00C6581D">
            <w:pPr>
              <w:widowControl/>
              <w:jc w:val="left"/>
              <w:textAlignment w:val="center"/>
              <w:rPr>
                <w:rFonts w:ascii="宋体" w:hAnsi="宋体" w:cs="宋体"/>
                <w:kern w:val="0"/>
                <w:szCs w:val="21"/>
              </w:rPr>
            </w:pPr>
            <w:r>
              <w:rPr>
                <w:rFonts w:ascii="宋体" w:hAnsi="宋体" w:cs="宋体" w:hint="eastAsia"/>
                <w:color w:val="000000"/>
                <w:kern w:val="0"/>
                <w:szCs w:val="21"/>
              </w:rPr>
              <w:t>21011</w:t>
            </w:r>
          </w:p>
        </w:tc>
        <w:tc>
          <w:tcPr>
            <w:tcW w:w="2174" w:type="dxa"/>
            <w:vAlign w:val="center"/>
          </w:tcPr>
          <w:p w:rsidR="00B72494" w:rsidRDefault="00B72494" w:rsidP="00C6581D">
            <w:pPr>
              <w:widowControl/>
              <w:jc w:val="left"/>
              <w:textAlignment w:val="center"/>
              <w:rPr>
                <w:rFonts w:ascii="宋体" w:hAnsi="宋体" w:cs="宋体"/>
                <w:kern w:val="0"/>
                <w:szCs w:val="21"/>
              </w:rPr>
            </w:pPr>
            <w:r>
              <w:rPr>
                <w:rFonts w:ascii="宋体" w:hAnsi="宋体" w:cs="宋体" w:hint="eastAsia"/>
                <w:kern w:val="0"/>
                <w:szCs w:val="21"/>
              </w:rPr>
              <w:t>行政事业单位医疗</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44.71</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44.71</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1368" w:type="dxa"/>
            <w:vAlign w:val="center"/>
          </w:tcPr>
          <w:p w:rsidR="00B72494" w:rsidRDefault="00B72494" w:rsidP="00C6581D">
            <w:pPr>
              <w:widowControl/>
              <w:jc w:val="left"/>
              <w:textAlignment w:val="center"/>
              <w:rPr>
                <w:rFonts w:ascii="宋体" w:hAnsi="宋体" w:cs="宋体"/>
                <w:kern w:val="0"/>
                <w:szCs w:val="21"/>
              </w:rPr>
            </w:pPr>
            <w:r>
              <w:rPr>
                <w:rFonts w:ascii="宋体" w:hAnsi="宋体" w:cs="宋体" w:hint="eastAsia"/>
                <w:color w:val="000000"/>
                <w:kern w:val="0"/>
                <w:szCs w:val="21"/>
              </w:rPr>
              <w:t>2101102</w:t>
            </w:r>
          </w:p>
        </w:tc>
        <w:tc>
          <w:tcPr>
            <w:tcW w:w="2174" w:type="dxa"/>
            <w:vAlign w:val="center"/>
          </w:tcPr>
          <w:p w:rsidR="00B72494" w:rsidRDefault="00B72494" w:rsidP="00C6581D">
            <w:pPr>
              <w:widowControl/>
              <w:jc w:val="left"/>
              <w:textAlignment w:val="center"/>
              <w:rPr>
                <w:rFonts w:ascii="宋体" w:hAnsi="宋体" w:cs="宋体"/>
                <w:kern w:val="0"/>
                <w:szCs w:val="21"/>
              </w:rPr>
            </w:pPr>
            <w:r>
              <w:rPr>
                <w:rFonts w:ascii="宋体" w:hAnsi="宋体" w:cs="宋体" w:hint="eastAsia"/>
                <w:color w:val="000000"/>
                <w:kern w:val="0"/>
                <w:szCs w:val="21"/>
              </w:rPr>
              <w:t>事业单位医疗</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44.71</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44.71</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1368" w:type="dxa"/>
            <w:vAlign w:val="center"/>
          </w:tcPr>
          <w:p w:rsidR="00B72494" w:rsidRDefault="00B72494" w:rsidP="00C6581D">
            <w:pPr>
              <w:widowControl/>
              <w:jc w:val="left"/>
              <w:textAlignment w:val="center"/>
              <w:rPr>
                <w:rFonts w:ascii="宋体" w:hAnsi="宋体" w:cs="宋体"/>
                <w:kern w:val="0"/>
                <w:szCs w:val="21"/>
              </w:rPr>
            </w:pPr>
            <w:r>
              <w:rPr>
                <w:rFonts w:ascii="宋体" w:hAnsi="宋体" w:cs="宋体" w:hint="eastAsia"/>
                <w:color w:val="000000"/>
                <w:kern w:val="0"/>
                <w:szCs w:val="21"/>
              </w:rPr>
              <w:t>221</w:t>
            </w:r>
          </w:p>
        </w:tc>
        <w:tc>
          <w:tcPr>
            <w:tcW w:w="2174" w:type="dxa"/>
            <w:vAlign w:val="center"/>
          </w:tcPr>
          <w:p w:rsidR="00B72494" w:rsidRDefault="00B72494" w:rsidP="00C6581D">
            <w:pPr>
              <w:widowControl/>
              <w:jc w:val="left"/>
              <w:textAlignment w:val="center"/>
              <w:rPr>
                <w:rFonts w:ascii="宋体" w:hAnsi="宋体" w:cs="宋体"/>
                <w:kern w:val="0"/>
                <w:szCs w:val="21"/>
              </w:rPr>
            </w:pPr>
            <w:r>
              <w:rPr>
                <w:rFonts w:ascii="宋体" w:hAnsi="宋体" w:cs="宋体" w:hint="eastAsia"/>
                <w:color w:val="000000"/>
                <w:kern w:val="0"/>
                <w:szCs w:val="21"/>
              </w:rPr>
              <w:t>住房保障支出</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180.29</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180.29</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1368"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22102</w:t>
            </w:r>
          </w:p>
        </w:tc>
        <w:tc>
          <w:tcPr>
            <w:tcW w:w="2174"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住房改革支出</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180.29</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180.29</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31"/>
        </w:trPr>
        <w:tc>
          <w:tcPr>
            <w:tcW w:w="1368"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2210201</w:t>
            </w:r>
          </w:p>
        </w:tc>
        <w:tc>
          <w:tcPr>
            <w:tcW w:w="2174" w:type="dxa"/>
            <w:vAlign w:val="center"/>
          </w:tcPr>
          <w:p w:rsidR="00B72494" w:rsidRDefault="00B72494" w:rsidP="00C6581D">
            <w:pPr>
              <w:widowControl/>
              <w:jc w:val="left"/>
              <w:textAlignment w:val="center"/>
              <w:rPr>
                <w:rFonts w:ascii="宋体" w:hAnsi="宋体" w:cs="宋体"/>
                <w:color w:val="000000"/>
                <w:kern w:val="0"/>
                <w:szCs w:val="21"/>
              </w:rPr>
            </w:pPr>
            <w:r>
              <w:rPr>
                <w:rFonts w:ascii="宋体" w:hAnsi="宋体" w:cs="宋体" w:hint="eastAsia"/>
                <w:color w:val="000000"/>
                <w:kern w:val="0"/>
                <w:szCs w:val="21"/>
              </w:rPr>
              <w:t>住房公积金</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180.29</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180.29</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bl>
    <w:p w:rsidR="00B72494" w:rsidRDefault="00B72494" w:rsidP="00B72494">
      <w:pPr>
        <w:spacing w:line="360" w:lineRule="auto"/>
        <w:ind w:firstLineChars="200" w:firstLine="420"/>
        <w:rPr>
          <w:rFonts w:ascii="宋体" w:hAnsi="宋体" w:cs="宋体"/>
        </w:rPr>
      </w:pPr>
      <w:r>
        <w:rPr>
          <w:rFonts w:ascii="宋体" w:hAnsi="宋体" w:cs="宋体" w:hint="eastAsia"/>
          <w:szCs w:val="21"/>
        </w:rPr>
        <w:t>注：</w:t>
      </w:r>
      <w:bookmarkStart w:id="28" w:name="PO_part2Table1Remark3"/>
      <w:r>
        <w:rPr>
          <w:rFonts w:ascii="宋体" w:hAnsi="宋体" w:cs="宋体" w:hint="eastAsia"/>
          <w:szCs w:val="21"/>
        </w:rPr>
        <w:t xml:space="preserve">本表反映部门（单位）本年度各项支出情况。  </w:t>
      </w:r>
      <w:bookmarkEnd w:id="28"/>
      <w:r>
        <w:rPr>
          <w:rFonts w:ascii="宋体" w:hAnsi="宋体" w:cs="宋体" w:hint="eastAsia"/>
          <w:sz w:val="28"/>
          <w:szCs w:val="28"/>
        </w:rPr>
        <w:t xml:space="preserve"> </w:t>
      </w:r>
      <w:bookmarkEnd w:id="25"/>
    </w:p>
    <w:p w:rsidR="00B72494" w:rsidRDefault="00B72494" w:rsidP="00B72494">
      <w:pPr>
        <w:widowControl/>
        <w:spacing w:line="360" w:lineRule="auto"/>
        <w:ind w:firstLineChars="200" w:firstLine="560"/>
        <w:rPr>
          <w:rFonts w:ascii="宋体" w:hAnsi="宋体" w:cs="宋体"/>
          <w:sz w:val="28"/>
          <w:szCs w:val="28"/>
        </w:rPr>
        <w:sectPr w:rsidR="00B72494">
          <w:pgSz w:w="16838" w:h="11906" w:orient="landscape"/>
          <w:pgMar w:top="1531" w:right="1440" w:bottom="1531" w:left="1440" w:header="851" w:footer="992" w:gutter="0"/>
          <w:cols w:space="720"/>
          <w:docGrid w:type="lines" w:linePitch="312"/>
        </w:sectPr>
      </w:pPr>
    </w:p>
    <w:p w:rsidR="00B72494" w:rsidRDefault="00B72494" w:rsidP="00B72494">
      <w:pPr>
        <w:spacing w:line="288" w:lineRule="auto"/>
        <w:rPr>
          <w:rFonts w:ascii="宋体" w:hAnsi="宋体" w:cs="宋体"/>
        </w:rPr>
      </w:pPr>
      <w:bookmarkStart w:id="29" w:name="PO_part2Table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06"/>
        <w:gridCol w:w="678"/>
        <w:gridCol w:w="1337"/>
        <w:gridCol w:w="2462"/>
        <w:gridCol w:w="687"/>
        <w:gridCol w:w="1574"/>
        <w:gridCol w:w="1574"/>
        <w:gridCol w:w="1571"/>
        <w:gridCol w:w="1563"/>
      </w:tblGrid>
      <w:tr w:rsidR="00B72494" w:rsidTr="00C6581D">
        <w:trPr>
          <w:cantSplit/>
          <w:trHeight w:val="408"/>
          <w:tblHeader/>
        </w:trPr>
        <w:tc>
          <w:tcPr>
            <w:tcW w:w="14151" w:type="dxa"/>
            <w:gridSpan w:val="9"/>
            <w:tcBorders>
              <w:top w:val="nil"/>
              <w:left w:val="nil"/>
              <w:bottom w:val="nil"/>
              <w:right w:val="nil"/>
            </w:tcBorders>
            <w:vAlign w:val="center"/>
          </w:tcPr>
          <w:p w:rsidR="00B72494" w:rsidRDefault="00B72494" w:rsidP="00C6581D">
            <w:pPr>
              <w:jc w:val="right"/>
              <w:rPr>
                <w:rFonts w:ascii="宋体" w:hAnsi="宋体" w:cs="宋体"/>
                <w:kern w:val="0"/>
                <w:sz w:val="20"/>
                <w:szCs w:val="20"/>
              </w:rPr>
            </w:pPr>
            <w:r>
              <w:rPr>
                <w:rFonts w:ascii="宋体" w:hAnsi="宋体" w:cs="宋体" w:hint="eastAsia"/>
                <w:kern w:val="0"/>
                <w:sz w:val="20"/>
                <w:szCs w:val="20"/>
              </w:rPr>
              <w:t>表4</w:t>
            </w:r>
          </w:p>
        </w:tc>
      </w:tr>
      <w:tr w:rsidR="00B72494" w:rsidTr="00C6581D">
        <w:trPr>
          <w:cantSplit/>
          <w:trHeight w:val="408"/>
          <w:tblHeader/>
        </w:trPr>
        <w:tc>
          <w:tcPr>
            <w:tcW w:w="14151" w:type="dxa"/>
            <w:gridSpan w:val="9"/>
            <w:tcBorders>
              <w:top w:val="nil"/>
              <w:left w:val="nil"/>
              <w:bottom w:val="nil"/>
              <w:right w:val="nil"/>
            </w:tcBorders>
          </w:tcPr>
          <w:p w:rsidR="00B72494" w:rsidRDefault="00B72494" w:rsidP="00C6581D">
            <w:pPr>
              <w:jc w:val="center"/>
              <w:rPr>
                <w:rFonts w:ascii="宋体" w:hAnsi="宋体" w:cs="宋体"/>
                <w:b/>
                <w:kern w:val="0"/>
                <w:sz w:val="32"/>
                <w:szCs w:val="32"/>
              </w:rPr>
            </w:pPr>
            <w:r>
              <w:rPr>
                <w:rFonts w:ascii="宋体" w:hAnsi="宋体" w:cs="宋体" w:hint="eastAsia"/>
                <w:b/>
                <w:kern w:val="0"/>
                <w:sz w:val="32"/>
                <w:szCs w:val="32"/>
              </w:rPr>
              <w:t>财政拨款收入支出决算总表</w:t>
            </w:r>
          </w:p>
        </w:tc>
      </w:tr>
      <w:tr w:rsidR="00B72494" w:rsidTr="00C6581D">
        <w:trPr>
          <w:cantSplit/>
          <w:trHeight w:val="408"/>
          <w:tblHeader/>
        </w:trPr>
        <w:tc>
          <w:tcPr>
            <w:tcW w:w="11017" w:type="dxa"/>
            <w:gridSpan w:val="7"/>
            <w:tcBorders>
              <w:top w:val="nil"/>
              <w:left w:val="nil"/>
              <w:bottom w:val="single" w:sz="4" w:space="0" w:color="auto"/>
              <w:right w:val="nil"/>
            </w:tcBorders>
            <w:vAlign w:val="center"/>
          </w:tcPr>
          <w:p w:rsidR="00B72494" w:rsidRDefault="00B72494" w:rsidP="00C6581D">
            <w:pPr>
              <w:spacing w:line="288" w:lineRule="auto"/>
              <w:jc w:val="left"/>
              <w:rPr>
                <w:rFonts w:ascii="宋体" w:hAnsi="宋体" w:cs="宋体"/>
                <w:sz w:val="28"/>
                <w:szCs w:val="28"/>
              </w:rPr>
            </w:pPr>
            <w:bookmarkStart w:id="30" w:name="PO_part2DivName4"/>
            <w:r>
              <w:rPr>
                <w:rFonts w:ascii="宋体" w:hAnsi="宋体" w:cs="宋体" w:hint="eastAsia"/>
                <w:kern w:val="0"/>
                <w:sz w:val="20"/>
                <w:szCs w:val="20"/>
              </w:rPr>
              <w:t>部门（单位）</w:t>
            </w:r>
            <w:r>
              <w:rPr>
                <w:rFonts w:ascii="宋体" w:hAnsi="宋体" w:cs="宋体" w:hint="eastAsia"/>
                <w:kern w:val="0"/>
                <w:sz w:val="11"/>
                <w:szCs w:val="11"/>
              </w:rPr>
              <w:t xml:space="preserve"> </w:t>
            </w:r>
            <w:bookmarkEnd w:id="30"/>
            <w:r>
              <w:rPr>
                <w:rFonts w:ascii="宋体" w:hAnsi="宋体" w:cs="宋体" w:hint="eastAsia"/>
                <w:kern w:val="0"/>
                <w:sz w:val="20"/>
                <w:szCs w:val="20"/>
              </w:rPr>
              <w:t>：</w:t>
            </w:r>
            <w:bookmarkStart w:id="31" w:name="PO_part2Table4DivName1"/>
            <w:r>
              <w:rPr>
                <w:rFonts w:ascii="宋体" w:hAnsi="宋体" w:cs="宋体" w:hint="eastAsia"/>
                <w:kern w:val="0"/>
                <w:sz w:val="20"/>
                <w:szCs w:val="20"/>
              </w:rPr>
              <w:t xml:space="preserve">中山市民众街道社区卫生服务中心 </w:t>
            </w:r>
            <w:bookmarkEnd w:id="31"/>
          </w:p>
        </w:tc>
        <w:tc>
          <w:tcPr>
            <w:tcW w:w="3134" w:type="dxa"/>
            <w:gridSpan w:val="2"/>
            <w:tcBorders>
              <w:top w:val="nil"/>
              <w:left w:val="nil"/>
              <w:bottom w:val="single" w:sz="4" w:space="0" w:color="auto"/>
              <w:right w:val="nil"/>
            </w:tcBorders>
            <w:vAlign w:val="center"/>
          </w:tcPr>
          <w:p w:rsidR="00B72494" w:rsidRDefault="00B72494" w:rsidP="00C6581D">
            <w:pPr>
              <w:jc w:val="right"/>
              <w:rPr>
                <w:rFonts w:ascii="宋体" w:hAnsi="宋体" w:cs="宋体"/>
                <w:kern w:val="0"/>
                <w:sz w:val="20"/>
                <w:szCs w:val="20"/>
              </w:rPr>
            </w:pPr>
            <w:r>
              <w:rPr>
                <w:rFonts w:ascii="宋体" w:hAnsi="宋体" w:cs="宋体" w:hint="eastAsia"/>
                <w:kern w:val="0"/>
                <w:sz w:val="20"/>
                <w:szCs w:val="20"/>
              </w:rPr>
              <w:t>单位：万元</w:t>
            </w:r>
          </w:p>
        </w:tc>
      </w:tr>
      <w:tr w:rsidR="00B72494" w:rsidTr="00C6581D">
        <w:trPr>
          <w:cantSplit/>
          <w:trHeight w:val="408"/>
          <w:tblHeader/>
        </w:trPr>
        <w:tc>
          <w:tcPr>
            <w:tcW w:w="4720" w:type="dxa"/>
            <w:gridSpan w:val="3"/>
            <w:tcBorders>
              <w:top w:val="single" w:sz="4" w:space="0" w:color="auto"/>
            </w:tcBorders>
            <w:vAlign w:val="center"/>
          </w:tcPr>
          <w:p w:rsidR="00B72494" w:rsidRDefault="00B72494" w:rsidP="00C6581D">
            <w:pPr>
              <w:jc w:val="center"/>
              <w:rPr>
                <w:rFonts w:ascii="宋体" w:hAnsi="宋体" w:cs="宋体"/>
                <w:szCs w:val="21"/>
              </w:rPr>
            </w:pPr>
            <w:r>
              <w:rPr>
                <w:rFonts w:ascii="宋体" w:hAnsi="宋体" w:cs="宋体" w:hint="eastAsia"/>
                <w:kern w:val="0"/>
                <w:szCs w:val="21"/>
              </w:rPr>
              <w:t>收入</w:t>
            </w:r>
          </w:p>
        </w:tc>
        <w:tc>
          <w:tcPr>
            <w:tcW w:w="9431" w:type="dxa"/>
            <w:gridSpan w:val="6"/>
            <w:tcBorders>
              <w:top w:val="single" w:sz="4" w:space="0" w:color="auto"/>
            </w:tcBorders>
            <w:vAlign w:val="center"/>
          </w:tcPr>
          <w:p w:rsidR="00B72494" w:rsidRDefault="00B72494" w:rsidP="00C6581D">
            <w:pPr>
              <w:jc w:val="center"/>
              <w:rPr>
                <w:rFonts w:ascii="宋体" w:hAnsi="宋体" w:cs="宋体"/>
                <w:kern w:val="0"/>
                <w:szCs w:val="21"/>
              </w:rPr>
            </w:pPr>
            <w:r>
              <w:rPr>
                <w:rFonts w:ascii="宋体" w:hAnsi="宋体" w:cs="宋体" w:hint="eastAsia"/>
                <w:kern w:val="0"/>
                <w:szCs w:val="21"/>
              </w:rPr>
              <w:t>支出</w:t>
            </w:r>
          </w:p>
        </w:tc>
      </w:tr>
      <w:tr w:rsidR="00B72494" w:rsidTr="00C6581D">
        <w:trPr>
          <w:cantSplit/>
          <w:trHeight w:val="408"/>
          <w:tblHeader/>
        </w:trPr>
        <w:tc>
          <w:tcPr>
            <w:tcW w:w="2706"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项    目</w:t>
            </w:r>
          </w:p>
        </w:tc>
        <w:tc>
          <w:tcPr>
            <w:tcW w:w="67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行次</w:t>
            </w:r>
          </w:p>
        </w:tc>
        <w:tc>
          <w:tcPr>
            <w:tcW w:w="1337"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金额</w:t>
            </w:r>
          </w:p>
        </w:tc>
        <w:tc>
          <w:tcPr>
            <w:tcW w:w="2462"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项    目</w:t>
            </w:r>
          </w:p>
        </w:tc>
        <w:tc>
          <w:tcPr>
            <w:tcW w:w="687"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行次</w:t>
            </w:r>
          </w:p>
        </w:tc>
        <w:tc>
          <w:tcPr>
            <w:tcW w:w="1574"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合计</w:t>
            </w:r>
          </w:p>
        </w:tc>
        <w:tc>
          <w:tcPr>
            <w:tcW w:w="1574"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一般公共预算财政拨款</w:t>
            </w:r>
          </w:p>
        </w:tc>
        <w:tc>
          <w:tcPr>
            <w:tcW w:w="1571"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政府性基金预算财政拨款</w:t>
            </w:r>
          </w:p>
        </w:tc>
        <w:tc>
          <w:tcPr>
            <w:tcW w:w="1563" w:type="dxa"/>
            <w:vAlign w:val="center"/>
          </w:tcPr>
          <w:p w:rsidR="00B72494" w:rsidRDefault="00B72494" w:rsidP="00C6581D">
            <w:pPr>
              <w:widowControl/>
              <w:tabs>
                <w:tab w:val="left" w:pos="673"/>
                <w:tab w:val="center" w:pos="7489"/>
              </w:tabs>
              <w:jc w:val="left"/>
              <w:rPr>
                <w:rFonts w:ascii="宋体" w:hAnsi="宋体" w:cs="宋体"/>
                <w:kern w:val="0"/>
                <w:szCs w:val="21"/>
              </w:rPr>
            </w:pPr>
            <w:r>
              <w:rPr>
                <w:rFonts w:ascii="宋体" w:hAnsi="宋体" w:cs="宋体" w:hint="eastAsia"/>
                <w:kern w:val="0"/>
                <w:szCs w:val="21"/>
              </w:rPr>
              <w:t>国有资本经营预算财政拨款</w:t>
            </w:r>
            <w:r>
              <w:rPr>
                <w:rFonts w:ascii="宋体" w:hAnsi="宋体" w:cs="宋体" w:hint="eastAsia"/>
                <w:kern w:val="0"/>
                <w:szCs w:val="21"/>
              </w:rPr>
              <w:tab/>
            </w:r>
          </w:p>
        </w:tc>
      </w:tr>
      <w:tr w:rsidR="00B72494" w:rsidTr="00C6581D">
        <w:trPr>
          <w:cantSplit/>
          <w:trHeight w:val="379"/>
          <w:tblHeader/>
        </w:trPr>
        <w:tc>
          <w:tcPr>
            <w:tcW w:w="2706"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栏    次</w:t>
            </w:r>
          </w:p>
        </w:tc>
        <w:tc>
          <w:tcPr>
            <w:tcW w:w="67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 xml:space="preserve">　</w:t>
            </w:r>
          </w:p>
        </w:tc>
        <w:tc>
          <w:tcPr>
            <w:tcW w:w="1337"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1</w:t>
            </w:r>
          </w:p>
        </w:tc>
        <w:tc>
          <w:tcPr>
            <w:tcW w:w="2462"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栏    次</w:t>
            </w:r>
          </w:p>
        </w:tc>
        <w:tc>
          <w:tcPr>
            <w:tcW w:w="687"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 xml:space="preserve">　</w:t>
            </w:r>
          </w:p>
        </w:tc>
        <w:tc>
          <w:tcPr>
            <w:tcW w:w="1574"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2</w:t>
            </w:r>
          </w:p>
        </w:tc>
        <w:tc>
          <w:tcPr>
            <w:tcW w:w="1574"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3</w:t>
            </w:r>
          </w:p>
        </w:tc>
        <w:tc>
          <w:tcPr>
            <w:tcW w:w="1571"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4</w:t>
            </w:r>
          </w:p>
        </w:tc>
        <w:tc>
          <w:tcPr>
            <w:tcW w:w="1563"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5</w:t>
            </w:r>
          </w:p>
        </w:tc>
      </w:tr>
      <w:tr w:rsidR="00B72494" w:rsidTr="00C6581D">
        <w:trPr>
          <w:cantSplit/>
          <w:trHeight w:val="408"/>
        </w:trPr>
        <w:tc>
          <w:tcPr>
            <w:tcW w:w="2706" w:type="dxa"/>
            <w:vAlign w:val="center"/>
          </w:tcPr>
          <w:p w:rsidR="00B72494" w:rsidRDefault="00B72494" w:rsidP="00C6581D">
            <w:pPr>
              <w:jc w:val="left"/>
              <w:rPr>
                <w:rFonts w:ascii="宋体" w:hAnsi="宋体" w:cs="宋体"/>
                <w:szCs w:val="21"/>
              </w:rPr>
            </w:pPr>
            <w:r>
              <w:rPr>
                <w:rFonts w:ascii="宋体" w:hAnsi="宋体" w:cs="宋体" w:hint="eastAsia"/>
                <w:szCs w:val="21"/>
              </w:rPr>
              <w:t>一、一般公共预算财政拨款</w:t>
            </w:r>
          </w:p>
        </w:tc>
        <w:tc>
          <w:tcPr>
            <w:tcW w:w="67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1</w:t>
            </w:r>
          </w:p>
        </w:tc>
        <w:tc>
          <w:tcPr>
            <w:tcW w:w="1337"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3365.03</w:t>
            </w:r>
          </w:p>
        </w:tc>
        <w:tc>
          <w:tcPr>
            <w:tcW w:w="2462" w:type="dxa"/>
          </w:tcPr>
          <w:p w:rsidR="00B72494" w:rsidRDefault="00B72494" w:rsidP="00C6581D">
            <w:pPr>
              <w:jc w:val="left"/>
              <w:rPr>
                <w:rFonts w:ascii="宋体" w:hAnsi="宋体" w:cs="宋体"/>
                <w:szCs w:val="21"/>
              </w:rPr>
            </w:pPr>
            <w:r>
              <w:rPr>
                <w:rFonts w:ascii="宋体" w:hAnsi="宋体" w:cs="宋体" w:hint="eastAsia"/>
                <w:szCs w:val="21"/>
              </w:rPr>
              <w:t>一、一般公共服务支出</w:t>
            </w:r>
          </w:p>
        </w:tc>
        <w:tc>
          <w:tcPr>
            <w:tcW w:w="687"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33</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0.05</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0.05</w:t>
            </w:r>
          </w:p>
        </w:tc>
        <w:tc>
          <w:tcPr>
            <w:tcW w:w="1571"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63"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08"/>
        </w:trPr>
        <w:tc>
          <w:tcPr>
            <w:tcW w:w="2706" w:type="dxa"/>
            <w:vAlign w:val="center"/>
          </w:tcPr>
          <w:p w:rsidR="00B72494" w:rsidRDefault="00B72494" w:rsidP="00C6581D">
            <w:pPr>
              <w:jc w:val="left"/>
              <w:rPr>
                <w:rFonts w:ascii="宋体" w:hAnsi="宋体" w:cs="宋体"/>
                <w:szCs w:val="21"/>
              </w:rPr>
            </w:pPr>
            <w:r>
              <w:rPr>
                <w:rFonts w:ascii="宋体" w:hAnsi="宋体" w:cs="宋体" w:hint="eastAsia"/>
                <w:szCs w:val="21"/>
              </w:rPr>
              <w:t>二、政府性基金预算财政拨款</w:t>
            </w:r>
          </w:p>
        </w:tc>
        <w:tc>
          <w:tcPr>
            <w:tcW w:w="67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2</w:t>
            </w:r>
          </w:p>
        </w:tc>
        <w:tc>
          <w:tcPr>
            <w:tcW w:w="1337"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2462" w:type="dxa"/>
          </w:tcPr>
          <w:p w:rsidR="00B72494" w:rsidRDefault="00B72494" w:rsidP="00C6581D">
            <w:pPr>
              <w:jc w:val="left"/>
              <w:rPr>
                <w:rFonts w:ascii="宋体" w:hAnsi="宋体" w:cs="宋体"/>
                <w:szCs w:val="21"/>
              </w:rPr>
            </w:pPr>
            <w:r>
              <w:rPr>
                <w:rFonts w:ascii="宋体" w:hAnsi="宋体" w:cs="宋体" w:hint="eastAsia"/>
                <w:szCs w:val="21"/>
              </w:rPr>
              <w:t>二、外交支出</w:t>
            </w:r>
          </w:p>
        </w:tc>
        <w:tc>
          <w:tcPr>
            <w:tcW w:w="687"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34</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1"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63"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08"/>
        </w:trPr>
        <w:tc>
          <w:tcPr>
            <w:tcW w:w="2706" w:type="dxa"/>
            <w:vAlign w:val="center"/>
          </w:tcPr>
          <w:p w:rsidR="00B72494" w:rsidRDefault="00B72494" w:rsidP="00C6581D">
            <w:pPr>
              <w:jc w:val="left"/>
              <w:rPr>
                <w:rFonts w:ascii="宋体" w:hAnsi="宋体" w:cs="宋体"/>
                <w:szCs w:val="21"/>
              </w:rPr>
            </w:pPr>
            <w:r>
              <w:rPr>
                <w:rFonts w:ascii="宋体" w:hAnsi="宋体" w:cs="宋体" w:hint="eastAsia"/>
                <w:szCs w:val="21"/>
              </w:rPr>
              <w:t>三、国有资本经营预算财政拨款</w:t>
            </w:r>
          </w:p>
        </w:tc>
        <w:tc>
          <w:tcPr>
            <w:tcW w:w="67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3</w:t>
            </w:r>
          </w:p>
        </w:tc>
        <w:tc>
          <w:tcPr>
            <w:tcW w:w="1337"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2462" w:type="dxa"/>
          </w:tcPr>
          <w:p w:rsidR="00B72494" w:rsidRDefault="00B72494" w:rsidP="00C6581D">
            <w:pPr>
              <w:jc w:val="left"/>
              <w:rPr>
                <w:rFonts w:ascii="宋体" w:hAnsi="宋体" w:cs="宋体"/>
                <w:szCs w:val="21"/>
              </w:rPr>
            </w:pPr>
            <w:r>
              <w:rPr>
                <w:rFonts w:ascii="宋体" w:hAnsi="宋体" w:cs="宋体" w:hint="eastAsia"/>
                <w:szCs w:val="21"/>
              </w:rPr>
              <w:t>三、国防支出</w:t>
            </w:r>
          </w:p>
        </w:tc>
        <w:tc>
          <w:tcPr>
            <w:tcW w:w="687"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35</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1"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63"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08"/>
        </w:trPr>
        <w:tc>
          <w:tcPr>
            <w:tcW w:w="2706" w:type="dxa"/>
            <w:vAlign w:val="center"/>
          </w:tcPr>
          <w:p w:rsidR="00B72494" w:rsidRDefault="00B72494" w:rsidP="00C6581D">
            <w:pPr>
              <w:widowControl/>
              <w:jc w:val="left"/>
              <w:rPr>
                <w:rFonts w:ascii="宋体" w:hAnsi="宋体" w:cs="宋体"/>
                <w:kern w:val="0"/>
                <w:szCs w:val="21"/>
              </w:rPr>
            </w:pPr>
          </w:p>
        </w:tc>
        <w:tc>
          <w:tcPr>
            <w:tcW w:w="67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4</w:t>
            </w:r>
          </w:p>
        </w:tc>
        <w:tc>
          <w:tcPr>
            <w:tcW w:w="1337"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 xml:space="preserve">　</w:t>
            </w:r>
          </w:p>
        </w:tc>
        <w:tc>
          <w:tcPr>
            <w:tcW w:w="2462" w:type="dxa"/>
          </w:tcPr>
          <w:p w:rsidR="00B72494" w:rsidRDefault="00B72494" w:rsidP="00C6581D">
            <w:pPr>
              <w:jc w:val="left"/>
              <w:rPr>
                <w:rFonts w:ascii="宋体" w:hAnsi="宋体" w:cs="宋体"/>
                <w:szCs w:val="21"/>
              </w:rPr>
            </w:pPr>
            <w:r>
              <w:rPr>
                <w:rFonts w:ascii="宋体" w:hAnsi="宋体" w:cs="宋体" w:hint="eastAsia"/>
                <w:szCs w:val="21"/>
              </w:rPr>
              <w:t>四、公共安全支出</w:t>
            </w:r>
          </w:p>
        </w:tc>
        <w:tc>
          <w:tcPr>
            <w:tcW w:w="687"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36</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1"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63"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08"/>
        </w:trPr>
        <w:tc>
          <w:tcPr>
            <w:tcW w:w="2706" w:type="dxa"/>
            <w:vAlign w:val="center"/>
          </w:tcPr>
          <w:p w:rsidR="00B72494" w:rsidRDefault="00B72494" w:rsidP="00C6581D">
            <w:pPr>
              <w:widowControl/>
              <w:jc w:val="left"/>
              <w:rPr>
                <w:rFonts w:ascii="宋体" w:hAnsi="宋体" w:cs="宋体"/>
                <w:kern w:val="0"/>
                <w:szCs w:val="21"/>
              </w:rPr>
            </w:pPr>
          </w:p>
        </w:tc>
        <w:tc>
          <w:tcPr>
            <w:tcW w:w="67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5</w:t>
            </w:r>
          </w:p>
        </w:tc>
        <w:tc>
          <w:tcPr>
            <w:tcW w:w="1337"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 xml:space="preserve">　</w:t>
            </w:r>
          </w:p>
        </w:tc>
        <w:tc>
          <w:tcPr>
            <w:tcW w:w="2462" w:type="dxa"/>
          </w:tcPr>
          <w:p w:rsidR="00B72494" w:rsidRDefault="00B72494" w:rsidP="00C6581D">
            <w:pPr>
              <w:jc w:val="left"/>
              <w:rPr>
                <w:rFonts w:ascii="宋体" w:hAnsi="宋体" w:cs="宋体"/>
                <w:szCs w:val="21"/>
              </w:rPr>
            </w:pPr>
            <w:r>
              <w:rPr>
                <w:rFonts w:ascii="宋体" w:hAnsi="宋体" w:cs="宋体" w:hint="eastAsia"/>
                <w:szCs w:val="21"/>
              </w:rPr>
              <w:t>五、教育支出</w:t>
            </w:r>
          </w:p>
        </w:tc>
        <w:tc>
          <w:tcPr>
            <w:tcW w:w="687"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37</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1"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63"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08"/>
        </w:trPr>
        <w:tc>
          <w:tcPr>
            <w:tcW w:w="2706" w:type="dxa"/>
            <w:vAlign w:val="center"/>
          </w:tcPr>
          <w:p w:rsidR="00B72494" w:rsidRDefault="00B72494" w:rsidP="00C6581D">
            <w:pPr>
              <w:widowControl/>
              <w:jc w:val="left"/>
              <w:rPr>
                <w:rFonts w:ascii="宋体" w:hAnsi="宋体" w:cs="宋体"/>
                <w:kern w:val="0"/>
                <w:szCs w:val="21"/>
              </w:rPr>
            </w:pPr>
          </w:p>
        </w:tc>
        <w:tc>
          <w:tcPr>
            <w:tcW w:w="67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6</w:t>
            </w:r>
          </w:p>
        </w:tc>
        <w:tc>
          <w:tcPr>
            <w:tcW w:w="1337"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 xml:space="preserve">　</w:t>
            </w:r>
          </w:p>
        </w:tc>
        <w:tc>
          <w:tcPr>
            <w:tcW w:w="2462" w:type="dxa"/>
          </w:tcPr>
          <w:p w:rsidR="00B72494" w:rsidRDefault="00B72494" w:rsidP="00C6581D">
            <w:pPr>
              <w:jc w:val="left"/>
              <w:rPr>
                <w:rFonts w:ascii="宋体" w:hAnsi="宋体" w:cs="宋体"/>
                <w:szCs w:val="21"/>
              </w:rPr>
            </w:pPr>
            <w:r>
              <w:rPr>
                <w:rFonts w:ascii="宋体" w:hAnsi="宋体" w:cs="宋体" w:hint="eastAsia"/>
                <w:szCs w:val="21"/>
              </w:rPr>
              <w:t>六、科学技术支出</w:t>
            </w:r>
          </w:p>
        </w:tc>
        <w:tc>
          <w:tcPr>
            <w:tcW w:w="687"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38</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1"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63"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08"/>
        </w:trPr>
        <w:tc>
          <w:tcPr>
            <w:tcW w:w="2706" w:type="dxa"/>
            <w:vAlign w:val="center"/>
          </w:tcPr>
          <w:p w:rsidR="00B72494" w:rsidRDefault="00B72494" w:rsidP="00C6581D">
            <w:pPr>
              <w:widowControl/>
              <w:jc w:val="left"/>
              <w:rPr>
                <w:rFonts w:ascii="宋体" w:hAnsi="宋体" w:cs="宋体"/>
                <w:kern w:val="0"/>
                <w:szCs w:val="21"/>
              </w:rPr>
            </w:pPr>
          </w:p>
        </w:tc>
        <w:tc>
          <w:tcPr>
            <w:tcW w:w="67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7</w:t>
            </w:r>
          </w:p>
        </w:tc>
        <w:tc>
          <w:tcPr>
            <w:tcW w:w="1337"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 xml:space="preserve">　</w:t>
            </w:r>
          </w:p>
        </w:tc>
        <w:tc>
          <w:tcPr>
            <w:tcW w:w="2462" w:type="dxa"/>
          </w:tcPr>
          <w:p w:rsidR="00B72494" w:rsidRDefault="00B72494" w:rsidP="00C6581D">
            <w:pPr>
              <w:jc w:val="left"/>
              <w:rPr>
                <w:rFonts w:ascii="宋体" w:hAnsi="宋体" w:cs="宋体"/>
                <w:szCs w:val="21"/>
              </w:rPr>
            </w:pPr>
            <w:r>
              <w:rPr>
                <w:rFonts w:ascii="宋体" w:hAnsi="宋体" w:cs="宋体" w:hint="eastAsia"/>
                <w:szCs w:val="21"/>
              </w:rPr>
              <w:t>七、文化旅游体育与传媒支出</w:t>
            </w:r>
          </w:p>
        </w:tc>
        <w:tc>
          <w:tcPr>
            <w:tcW w:w="687"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39</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1"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63"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08"/>
        </w:trPr>
        <w:tc>
          <w:tcPr>
            <w:tcW w:w="2706" w:type="dxa"/>
            <w:vAlign w:val="center"/>
          </w:tcPr>
          <w:p w:rsidR="00B72494" w:rsidRDefault="00B72494" w:rsidP="00C6581D">
            <w:pPr>
              <w:widowControl/>
              <w:jc w:val="left"/>
              <w:rPr>
                <w:rFonts w:ascii="宋体" w:hAnsi="宋体" w:cs="宋体"/>
                <w:kern w:val="0"/>
                <w:szCs w:val="21"/>
              </w:rPr>
            </w:pPr>
          </w:p>
        </w:tc>
        <w:tc>
          <w:tcPr>
            <w:tcW w:w="67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8</w:t>
            </w:r>
          </w:p>
        </w:tc>
        <w:tc>
          <w:tcPr>
            <w:tcW w:w="1337"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 xml:space="preserve">　</w:t>
            </w:r>
          </w:p>
        </w:tc>
        <w:tc>
          <w:tcPr>
            <w:tcW w:w="2462" w:type="dxa"/>
          </w:tcPr>
          <w:p w:rsidR="00B72494" w:rsidRDefault="00B72494" w:rsidP="00C6581D">
            <w:pPr>
              <w:jc w:val="left"/>
              <w:rPr>
                <w:rFonts w:ascii="宋体" w:hAnsi="宋体" w:cs="宋体"/>
                <w:szCs w:val="21"/>
              </w:rPr>
            </w:pPr>
            <w:r>
              <w:rPr>
                <w:rFonts w:ascii="宋体" w:hAnsi="宋体" w:cs="宋体" w:hint="eastAsia"/>
                <w:szCs w:val="21"/>
              </w:rPr>
              <w:t>八、社会保障和就业支出</w:t>
            </w:r>
          </w:p>
        </w:tc>
        <w:tc>
          <w:tcPr>
            <w:tcW w:w="687"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40</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301.70</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301.70</w:t>
            </w:r>
          </w:p>
        </w:tc>
        <w:tc>
          <w:tcPr>
            <w:tcW w:w="1571"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63"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08"/>
        </w:trPr>
        <w:tc>
          <w:tcPr>
            <w:tcW w:w="2706" w:type="dxa"/>
            <w:vAlign w:val="center"/>
          </w:tcPr>
          <w:p w:rsidR="00B72494" w:rsidRDefault="00B72494" w:rsidP="00C6581D">
            <w:pPr>
              <w:widowControl/>
              <w:jc w:val="left"/>
              <w:rPr>
                <w:rFonts w:ascii="宋体" w:hAnsi="宋体" w:cs="宋体"/>
                <w:kern w:val="0"/>
                <w:szCs w:val="21"/>
              </w:rPr>
            </w:pPr>
          </w:p>
        </w:tc>
        <w:tc>
          <w:tcPr>
            <w:tcW w:w="67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9</w:t>
            </w:r>
          </w:p>
        </w:tc>
        <w:tc>
          <w:tcPr>
            <w:tcW w:w="1337"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 xml:space="preserve">　</w:t>
            </w:r>
          </w:p>
        </w:tc>
        <w:tc>
          <w:tcPr>
            <w:tcW w:w="2462" w:type="dxa"/>
          </w:tcPr>
          <w:p w:rsidR="00B72494" w:rsidRDefault="00B72494" w:rsidP="00C6581D">
            <w:pPr>
              <w:jc w:val="left"/>
              <w:rPr>
                <w:rFonts w:ascii="宋体" w:hAnsi="宋体" w:cs="宋体"/>
                <w:szCs w:val="21"/>
              </w:rPr>
            </w:pPr>
            <w:r>
              <w:rPr>
                <w:rFonts w:ascii="宋体" w:hAnsi="宋体" w:cs="宋体" w:hint="eastAsia"/>
                <w:szCs w:val="21"/>
              </w:rPr>
              <w:t>九、卫生健康支出</w:t>
            </w:r>
          </w:p>
        </w:tc>
        <w:tc>
          <w:tcPr>
            <w:tcW w:w="687"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41</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2882.99</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2882.99</w:t>
            </w:r>
          </w:p>
        </w:tc>
        <w:tc>
          <w:tcPr>
            <w:tcW w:w="1571"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63"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08"/>
        </w:trPr>
        <w:tc>
          <w:tcPr>
            <w:tcW w:w="2706" w:type="dxa"/>
            <w:vAlign w:val="center"/>
          </w:tcPr>
          <w:p w:rsidR="00B72494" w:rsidRDefault="00B72494" w:rsidP="00C6581D">
            <w:pPr>
              <w:widowControl/>
              <w:jc w:val="left"/>
              <w:rPr>
                <w:rFonts w:ascii="宋体" w:hAnsi="宋体" w:cs="宋体"/>
                <w:kern w:val="0"/>
                <w:szCs w:val="21"/>
              </w:rPr>
            </w:pPr>
          </w:p>
        </w:tc>
        <w:tc>
          <w:tcPr>
            <w:tcW w:w="67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10</w:t>
            </w:r>
          </w:p>
        </w:tc>
        <w:tc>
          <w:tcPr>
            <w:tcW w:w="1337"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 xml:space="preserve">　</w:t>
            </w:r>
          </w:p>
        </w:tc>
        <w:tc>
          <w:tcPr>
            <w:tcW w:w="2462" w:type="dxa"/>
          </w:tcPr>
          <w:p w:rsidR="00B72494" w:rsidRDefault="00B72494" w:rsidP="00C6581D">
            <w:pPr>
              <w:jc w:val="left"/>
              <w:rPr>
                <w:rFonts w:ascii="宋体" w:hAnsi="宋体" w:cs="宋体"/>
                <w:szCs w:val="21"/>
              </w:rPr>
            </w:pPr>
            <w:r>
              <w:rPr>
                <w:rFonts w:ascii="宋体" w:hAnsi="宋体" w:cs="宋体" w:hint="eastAsia"/>
                <w:szCs w:val="21"/>
              </w:rPr>
              <w:t>十、节能环保支出</w:t>
            </w:r>
          </w:p>
        </w:tc>
        <w:tc>
          <w:tcPr>
            <w:tcW w:w="687"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42</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1"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63"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08"/>
        </w:trPr>
        <w:tc>
          <w:tcPr>
            <w:tcW w:w="2706" w:type="dxa"/>
            <w:vAlign w:val="center"/>
          </w:tcPr>
          <w:p w:rsidR="00B72494" w:rsidRDefault="00B72494" w:rsidP="00C6581D">
            <w:pPr>
              <w:widowControl/>
              <w:jc w:val="left"/>
              <w:rPr>
                <w:rFonts w:ascii="宋体" w:hAnsi="宋体" w:cs="宋体"/>
                <w:kern w:val="0"/>
                <w:szCs w:val="21"/>
              </w:rPr>
            </w:pPr>
          </w:p>
        </w:tc>
        <w:tc>
          <w:tcPr>
            <w:tcW w:w="67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11</w:t>
            </w:r>
          </w:p>
        </w:tc>
        <w:tc>
          <w:tcPr>
            <w:tcW w:w="1337"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 xml:space="preserve">　</w:t>
            </w:r>
          </w:p>
        </w:tc>
        <w:tc>
          <w:tcPr>
            <w:tcW w:w="2462" w:type="dxa"/>
          </w:tcPr>
          <w:p w:rsidR="00B72494" w:rsidRDefault="00B72494" w:rsidP="00C6581D">
            <w:pPr>
              <w:jc w:val="left"/>
              <w:rPr>
                <w:rFonts w:ascii="宋体" w:hAnsi="宋体" w:cs="宋体"/>
                <w:szCs w:val="21"/>
              </w:rPr>
            </w:pPr>
            <w:r>
              <w:rPr>
                <w:rFonts w:ascii="宋体" w:hAnsi="宋体" w:cs="宋体" w:hint="eastAsia"/>
                <w:szCs w:val="21"/>
              </w:rPr>
              <w:t>十一、城乡社区支出</w:t>
            </w:r>
          </w:p>
        </w:tc>
        <w:tc>
          <w:tcPr>
            <w:tcW w:w="687"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43</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1"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63"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08"/>
        </w:trPr>
        <w:tc>
          <w:tcPr>
            <w:tcW w:w="2706" w:type="dxa"/>
            <w:vAlign w:val="center"/>
          </w:tcPr>
          <w:p w:rsidR="00B72494" w:rsidRDefault="00B72494" w:rsidP="00C6581D">
            <w:pPr>
              <w:widowControl/>
              <w:jc w:val="left"/>
              <w:rPr>
                <w:rFonts w:ascii="宋体" w:hAnsi="宋体" w:cs="宋体"/>
                <w:kern w:val="0"/>
                <w:szCs w:val="21"/>
              </w:rPr>
            </w:pPr>
          </w:p>
        </w:tc>
        <w:tc>
          <w:tcPr>
            <w:tcW w:w="67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12</w:t>
            </w:r>
          </w:p>
        </w:tc>
        <w:tc>
          <w:tcPr>
            <w:tcW w:w="1337"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 xml:space="preserve">　</w:t>
            </w:r>
          </w:p>
        </w:tc>
        <w:tc>
          <w:tcPr>
            <w:tcW w:w="2462" w:type="dxa"/>
          </w:tcPr>
          <w:p w:rsidR="00B72494" w:rsidRDefault="00B72494" w:rsidP="00C6581D">
            <w:pPr>
              <w:jc w:val="left"/>
              <w:rPr>
                <w:rFonts w:ascii="宋体" w:hAnsi="宋体" w:cs="宋体"/>
                <w:szCs w:val="21"/>
              </w:rPr>
            </w:pPr>
            <w:r>
              <w:rPr>
                <w:rFonts w:ascii="宋体" w:hAnsi="宋体" w:cs="宋体" w:hint="eastAsia"/>
                <w:szCs w:val="21"/>
              </w:rPr>
              <w:t>十二、农林水支出</w:t>
            </w:r>
          </w:p>
        </w:tc>
        <w:tc>
          <w:tcPr>
            <w:tcW w:w="687"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44</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1"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63"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08"/>
        </w:trPr>
        <w:tc>
          <w:tcPr>
            <w:tcW w:w="2706" w:type="dxa"/>
            <w:vAlign w:val="center"/>
          </w:tcPr>
          <w:p w:rsidR="00B72494" w:rsidRDefault="00B72494" w:rsidP="00C6581D">
            <w:pPr>
              <w:widowControl/>
              <w:jc w:val="left"/>
              <w:rPr>
                <w:rFonts w:ascii="宋体" w:hAnsi="宋体" w:cs="宋体"/>
                <w:kern w:val="0"/>
                <w:szCs w:val="21"/>
              </w:rPr>
            </w:pPr>
          </w:p>
        </w:tc>
        <w:tc>
          <w:tcPr>
            <w:tcW w:w="67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13</w:t>
            </w:r>
          </w:p>
        </w:tc>
        <w:tc>
          <w:tcPr>
            <w:tcW w:w="1337"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 xml:space="preserve">　</w:t>
            </w:r>
          </w:p>
        </w:tc>
        <w:tc>
          <w:tcPr>
            <w:tcW w:w="2462" w:type="dxa"/>
          </w:tcPr>
          <w:p w:rsidR="00B72494" w:rsidRDefault="00B72494" w:rsidP="00C6581D">
            <w:pPr>
              <w:jc w:val="left"/>
              <w:rPr>
                <w:rFonts w:ascii="宋体" w:hAnsi="宋体" w:cs="宋体"/>
                <w:szCs w:val="21"/>
              </w:rPr>
            </w:pPr>
            <w:r>
              <w:rPr>
                <w:rFonts w:ascii="宋体" w:hAnsi="宋体" w:cs="宋体" w:hint="eastAsia"/>
                <w:szCs w:val="21"/>
              </w:rPr>
              <w:t>十三、交通运输支出</w:t>
            </w:r>
          </w:p>
        </w:tc>
        <w:tc>
          <w:tcPr>
            <w:tcW w:w="687"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45</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1"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63"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08"/>
        </w:trPr>
        <w:tc>
          <w:tcPr>
            <w:tcW w:w="2706" w:type="dxa"/>
            <w:vAlign w:val="center"/>
          </w:tcPr>
          <w:p w:rsidR="00B72494" w:rsidRDefault="00B72494" w:rsidP="00C6581D">
            <w:pPr>
              <w:widowControl/>
              <w:jc w:val="left"/>
              <w:rPr>
                <w:rFonts w:ascii="宋体" w:hAnsi="宋体" w:cs="宋体"/>
                <w:kern w:val="0"/>
                <w:szCs w:val="21"/>
              </w:rPr>
            </w:pPr>
          </w:p>
        </w:tc>
        <w:tc>
          <w:tcPr>
            <w:tcW w:w="67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14</w:t>
            </w:r>
          </w:p>
        </w:tc>
        <w:tc>
          <w:tcPr>
            <w:tcW w:w="1337"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 xml:space="preserve">　</w:t>
            </w:r>
          </w:p>
        </w:tc>
        <w:tc>
          <w:tcPr>
            <w:tcW w:w="2462" w:type="dxa"/>
          </w:tcPr>
          <w:p w:rsidR="00B72494" w:rsidRDefault="00B72494" w:rsidP="00C6581D">
            <w:pPr>
              <w:jc w:val="left"/>
              <w:rPr>
                <w:rFonts w:ascii="宋体" w:hAnsi="宋体" w:cs="宋体"/>
                <w:szCs w:val="21"/>
              </w:rPr>
            </w:pPr>
            <w:r>
              <w:rPr>
                <w:rFonts w:ascii="宋体" w:hAnsi="宋体" w:cs="宋体" w:hint="eastAsia"/>
                <w:szCs w:val="21"/>
              </w:rPr>
              <w:t>十四、资源勘探工业信息等支出</w:t>
            </w:r>
          </w:p>
        </w:tc>
        <w:tc>
          <w:tcPr>
            <w:tcW w:w="687"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46</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1"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63"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08"/>
        </w:trPr>
        <w:tc>
          <w:tcPr>
            <w:tcW w:w="2706" w:type="dxa"/>
            <w:vAlign w:val="center"/>
          </w:tcPr>
          <w:p w:rsidR="00B72494" w:rsidRDefault="00B72494" w:rsidP="00C6581D">
            <w:pPr>
              <w:widowControl/>
              <w:jc w:val="left"/>
              <w:rPr>
                <w:rFonts w:ascii="宋体" w:hAnsi="宋体" w:cs="宋体"/>
                <w:kern w:val="0"/>
                <w:szCs w:val="21"/>
              </w:rPr>
            </w:pPr>
          </w:p>
        </w:tc>
        <w:tc>
          <w:tcPr>
            <w:tcW w:w="67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15</w:t>
            </w:r>
          </w:p>
        </w:tc>
        <w:tc>
          <w:tcPr>
            <w:tcW w:w="1337"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 xml:space="preserve">　</w:t>
            </w:r>
          </w:p>
        </w:tc>
        <w:tc>
          <w:tcPr>
            <w:tcW w:w="2462" w:type="dxa"/>
          </w:tcPr>
          <w:p w:rsidR="00B72494" w:rsidRDefault="00B72494" w:rsidP="00C6581D">
            <w:pPr>
              <w:jc w:val="left"/>
              <w:rPr>
                <w:rFonts w:ascii="宋体" w:hAnsi="宋体" w:cs="宋体"/>
                <w:szCs w:val="21"/>
              </w:rPr>
            </w:pPr>
            <w:r>
              <w:rPr>
                <w:rFonts w:ascii="宋体" w:hAnsi="宋体" w:cs="宋体" w:hint="eastAsia"/>
                <w:szCs w:val="21"/>
              </w:rPr>
              <w:t>十五、商业服务业等支出</w:t>
            </w:r>
          </w:p>
        </w:tc>
        <w:tc>
          <w:tcPr>
            <w:tcW w:w="687"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47</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1"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63"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08"/>
        </w:trPr>
        <w:tc>
          <w:tcPr>
            <w:tcW w:w="2706" w:type="dxa"/>
            <w:vAlign w:val="center"/>
          </w:tcPr>
          <w:p w:rsidR="00B72494" w:rsidRDefault="00B72494" w:rsidP="00C6581D">
            <w:pPr>
              <w:widowControl/>
              <w:jc w:val="left"/>
              <w:rPr>
                <w:rFonts w:ascii="宋体" w:hAnsi="宋体" w:cs="宋体"/>
                <w:kern w:val="0"/>
                <w:szCs w:val="21"/>
              </w:rPr>
            </w:pPr>
          </w:p>
        </w:tc>
        <w:tc>
          <w:tcPr>
            <w:tcW w:w="67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16</w:t>
            </w:r>
          </w:p>
        </w:tc>
        <w:tc>
          <w:tcPr>
            <w:tcW w:w="1337"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 xml:space="preserve">　</w:t>
            </w:r>
          </w:p>
        </w:tc>
        <w:tc>
          <w:tcPr>
            <w:tcW w:w="2462" w:type="dxa"/>
          </w:tcPr>
          <w:p w:rsidR="00B72494" w:rsidRDefault="00B72494" w:rsidP="00C6581D">
            <w:pPr>
              <w:jc w:val="left"/>
              <w:rPr>
                <w:rFonts w:ascii="宋体" w:hAnsi="宋体" w:cs="宋体"/>
                <w:szCs w:val="21"/>
              </w:rPr>
            </w:pPr>
            <w:r>
              <w:rPr>
                <w:rFonts w:ascii="宋体" w:hAnsi="宋体" w:cs="宋体" w:hint="eastAsia"/>
                <w:szCs w:val="21"/>
              </w:rPr>
              <w:t>十六、金融支出</w:t>
            </w:r>
          </w:p>
        </w:tc>
        <w:tc>
          <w:tcPr>
            <w:tcW w:w="687"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48</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1"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63"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08"/>
        </w:trPr>
        <w:tc>
          <w:tcPr>
            <w:tcW w:w="2706" w:type="dxa"/>
            <w:vAlign w:val="center"/>
          </w:tcPr>
          <w:p w:rsidR="00B72494" w:rsidRDefault="00B72494" w:rsidP="00C6581D">
            <w:pPr>
              <w:widowControl/>
              <w:jc w:val="left"/>
              <w:rPr>
                <w:rFonts w:ascii="宋体" w:hAnsi="宋体" w:cs="宋体"/>
                <w:kern w:val="0"/>
                <w:szCs w:val="21"/>
              </w:rPr>
            </w:pPr>
          </w:p>
        </w:tc>
        <w:tc>
          <w:tcPr>
            <w:tcW w:w="67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17</w:t>
            </w:r>
          </w:p>
        </w:tc>
        <w:tc>
          <w:tcPr>
            <w:tcW w:w="1337"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 xml:space="preserve">　</w:t>
            </w:r>
          </w:p>
        </w:tc>
        <w:tc>
          <w:tcPr>
            <w:tcW w:w="2462" w:type="dxa"/>
          </w:tcPr>
          <w:p w:rsidR="00B72494" w:rsidRDefault="00B72494" w:rsidP="00C6581D">
            <w:pPr>
              <w:jc w:val="left"/>
              <w:rPr>
                <w:rFonts w:ascii="宋体" w:hAnsi="宋体" w:cs="宋体"/>
                <w:szCs w:val="21"/>
              </w:rPr>
            </w:pPr>
            <w:r>
              <w:rPr>
                <w:rFonts w:ascii="宋体" w:hAnsi="宋体" w:cs="宋体" w:hint="eastAsia"/>
                <w:szCs w:val="21"/>
              </w:rPr>
              <w:t>十七、援助其他地区支出</w:t>
            </w:r>
          </w:p>
        </w:tc>
        <w:tc>
          <w:tcPr>
            <w:tcW w:w="687"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49</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1"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63"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08"/>
        </w:trPr>
        <w:tc>
          <w:tcPr>
            <w:tcW w:w="2706" w:type="dxa"/>
            <w:vAlign w:val="center"/>
          </w:tcPr>
          <w:p w:rsidR="00B72494" w:rsidRDefault="00B72494" w:rsidP="00C6581D">
            <w:pPr>
              <w:widowControl/>
              <w:jc w:val="left"/>
              <w:rPr>
                <w:rFonts w:ascii="宋体" w:hAnsi="宋体" w:cs="宋体"/>
                <w:kern w:val="0"/>
                <w:szCs w:val="21"/>
              </w:rPr>
            </w:pPr>
          </w:p>
        </w:tc>
        <w:tc>
          <w:tcPr>
            <w:tcW w:w="67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18</w:t>
            </w:r>
          </w:p>
        </w:tc>
        <w:tc>
          <w:tcPr>
            <w:tcW w:w="1337"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 xml:space="preserve">　</w:t>
            </w:r>
          </w:p>
        </w:tc>
        <w:tc>
          <w:tcPr>
            <w:tcW w:w="2462" w:type="dxa"/>
          </w:tcPr>
          <w:p w:rsidR="00B72494" w:rsidRDefault="00B72494" w:rsidP="00C6581D">
            <w:pPr>
              <w:jc w:val="left"/>
              <w:rPr>
                <w:rFonts w:ascii="宋体" w:hAnsi="宋体" w:cs="宋体"/>
                <w:szCs w:val="21"/>
              </w:rPr>
            </w:pPr>
            <w:r>
              <w:rPr>
                <w:rFonts w:ascii="宋体" w:hAnsi="宋体" w:cs="宋体" w:hint="eastAsia"/>
                <w:szCs w:val="21"/>
              </w:rPr>
              <w:t>十八、自然资源海洋气象等支出</w:t>
            </w:r>
          </w:p>
        </w:tc>
        <w:tc>
          <w:tcPr>
            <w:tcW w:w="687"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50</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1"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63"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08"/>
        </w:trPr>
        <w:tc>
          <w:tcPr>
            <w:tcW w:w="2706" w:type="dxa"/>
            <w:vAlign w:val="center"/>
          </w:tcPr>
          <w:p w:rsidR="00B72494" w:rsidRDefault="00B72494" w:rsidP="00C6581D">
            <w:pPr>
              <w:widowControl/>
              <w:jc w:val="left"/>
              <w:rPr>
                <w:rFonts w:ascii="宋体" w:hAnsi="宋体" w:cs="宋体"/>
                <w:kern w:val="0"/>
                <w:szCs w:val="21"/>
              </w:rPr>
            </w:pPr>
          </w:p>
        </w:tc>
        <w:tc>
          <w:tcPr>
            <w:tcW w:w="67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19</w:t>
            </w:r>
          </w:p>
        </w:tc>
        <w:tc>
          <w:tcPr>
            <w:tcW w:w="1337"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 xml:space="preserve">　</w:t>
            </w:r>
          </w:p>
        </w:tc>
        <w:tc>
          <w:tcPr>
            <w:tcW w:w="2462" w:type="dxa"/>
          </w:tcPr>
          <w:p w:rsidR="00B72494" w:rsidRDefault="00B72494" w:rsidP="00C6581D">
            <w:pPr>
              <w:jc w:val="left"/>
              <w:rPr>
                <w:rFonts w:ascii="宋体" w:hAnsi="宋体" w:cs="宋体"/>
                <w:szCs w:val="21"/>
              </w:rPr>
            </w:pPr>
            <w:r>
              <w:rPr>
                <w:rFonts w:ascii="宋体" w:hAnsi="宋体" w:cs="宋体" w:hint="eastAsia"/>
                <w:szCs w:val="21"/>
              </w:rPr>
              <w:t>十九、住房保障支出</w:t>
            </w:r>
          </w:p>
        </w:tc>
        <w:tc>
          <w:tcPr>
            <w:tcW w:w="687"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51</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180.29</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180.29</w:t>
            </w:r>
          </w:p>
        </w:tc>
        <w:tc>
          <w:tcPr>
            <w:tcW w:w="1571"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63"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08"/>
        </w:trPr>
        <w:tc>
          <w:tcPr>
            <w:tcW w:w="2706" w:type="dxa"/>
            <w:vAlign w:val="center"/>
          </w:tcPr>
          <w:p w:rsidR="00B72494" w:rsidRDefault="00B72494" w:rsidP="00C6581D">
            <w:pPr>
              <w:widowControl/>
              <w:jc w:val="left"/>
              <w:rPr>
                <w:rFonts w:ascii="宋体" w:hAnsi="宋体" w:cs="宋体"/>
                <w:kern w:val="0"/>
                <w:szCs w:val="21"/>
              </w:rPr>
            </w:pPr>
          </w:p>
        </w:tc>
        <w:tc>
          <w:tcPr>
            <w:tcW w:w="67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20</w:t>
            </w:r>
          </w:p>
        </w:tc>
        <w:tc>
          <w:tcPr>
            <w:tcW w:w="1337"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 xml:space="preserve">　</w:t>
            </w:r>
          </w:p>
        </w:tc>
        <w:tc>
          <w:tcPr>
            <w:tcW w:w="2462" w:type="dxa"/>
          </w:tcPr>
          <w:p w:rsidR="00B72494" w:rsidRDefault="00B72494" w:rsidP="00C6581D">
            <w:pPr>
              <w:jc w:val="left"/>
              <w:rPr>
                <w:rFonts w:ascii="宋体" w:hAnsi="宋体" w:cs="宋体"/>
                <w:szCs w:val="21"/>
              </w:rPr>
            </w:pPr>
            <w:r>
              <w:rPr>
                <w:rFonts w:ascii="宋体" w:hAnsi="宋体" w:cs="宋体" w:hint="eastAsia"/>
                <w:szCs w:val="21"/>
              </w:rPr>
              <w:t>二十、粮油物资储备支出</w:t>
            </w:r>
          </w:p>
        </w:tc>
        <w:tc>
          <w:tcPr>
            <w:tcW w:w="687"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52</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1"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63"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08"/>
        </w:trPr>
        <w:tc>
          <w:tcPr>
            <w:tcW w:w="2706" w:type="dxa"/>
            <w:vAlign w:val="center"/>
          </w:tcPr>
          <w:p w:rsidR="00B72494" w:rsidRDefault="00B72494" w:rsidP="00C6581D">
            <w:pPr>
              <w:widowControl/>
              <w:jc w:val="left"/>
              <w:rPr>
                <w:rFonts w:ascii="宋体" w:hAnsi="宋体" w:cs="宋体"/>
                <w:kern w:val="0"/>
                <w:szCs w:val="21"/>
              </w:rPr>
            </w:pPr>
          </w:p>
        </w:tc>
        <w:tc>
          <w:tcPr>
            <w:tcW w:w="67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21</w:t>
            </w:r>
          </w:p>
        </w:tc>
        <w:tc>
          <w:tcPr>
            <w:tcW w:w="1337"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 xml:space="preserve">　</w:t>
            </w:r>
          </w:p>
        </w:tc>
        <w:tc>
          <w:tcPr>
            <w:tcW w:w="2462" w:type="dxa"/>
          </w:tcPr>
          <w:p w:rsidR="00B72494" w:rsidRDefault="00B72494" w:rsidP="00C6581D">
            <w:pPr>
              <w:jc w:val="left"/>
              <w:rPr>
                <w:rFonts w:ascii="宋体" w:hAnsi="宋体" w:cs="宋体"/>
                <w:szCs w:val="21"/>
              </w:rPr>
            </w:pPr>
            <w:r>
              <w:rPr>
                <w:rFonts w:ascii="宋体" w:hAnsi="宋体" w:cs="宋体" w:hint="eastAsia"/>
                <w:szCs w:val="21"/>
              </w:rPr>
              <w:t>二十一、国有资本经营预算支出</w:t>
            </w:r>
          </w:p>
        </w:tc>
        <w:tc>
          <w:tcPr>
            <w:tcW w:w="687"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53</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1"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63"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08"/>
        </w:trPr>
        <w:tc>
          <w:tcPr>
            <w:tcW w:w="2706" w:type="dxa"/>
            <w:vAlign w:val="center"/>
          </w:tcPr>
          <w:p w:rsidR="00B72494" w:rsidRDefault="00B72494" w:rsidP="00C6581D">
            <w:pPr>
              <w:widowControl/>
              <w:jc w:val="left"/>
              <w:rPr>
                <w:rFonts w:ascii="宋体" w:hAnsi="宋体" w:cs="宋体"/>
                <w:kern w:val="0"/>
                <w:szCs w:val="21"/>
              </w:rPr>
            </w:pPr>
          </w:p>
        </w:tc>
        <w:tc>
          <w:tcPr>
            <w:tcW w:w="67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22</w:t>
            </w:r>
          </w:p>
        </w:tc>
        <w:tc>
          <w:tcPr>
            <w:tcW w:w="1337" w:type="dxa"/>
            <w:vAlign w:val="center"/>
          </w:tcPr>
          <w:p w:rsidR="00B72494" w:rsidRDefault="00B72494" w:rsidP="00C6581D">
            <w:pPr>
              <w:widowControl/>
              <w:jc w:val="right"/>
              <w:rPr>
                <w:rFonts w:ascii="宋体" w:hAnsi="宋体" w:cs="宋体"/>
                <w:kern w:val="0"/>
                <w:szCs w:val="21"/>
              </w:rPr>
            </w:pPr>
          </w:p>
        </w:tc>
        <w:tc>
          <w:tcPr>
            <w:tcW w:w="2462" w:type="dxa"/>
          </w:tcPr>
          <w:p w:rsidR="00B72494" w:rsidRDefault="00B72494" w:rsidP="00C6581D">
            <w:pPr>
              <w:jc w:val="left"/>
              <w:rPr>
                <w:rFonts w:ascii="宋体" w:hAnsi="宋体" w:cs="宋体"/>
                <w:szCs w:val="21"/>
              </w:rPr>
            </w:pPr>
            <w:r>
              <w:rPr>
                <w:rFonts w:ascii="宋体" w:hAnsi="宋体" w:cs="宋体" w:hint="eastAsia"/>
                <w:szCs w:val="21"/>
              </w:rPr>
              <w:t>二十二、灾害防治及应急管理支出</w:t>
            </w:r>
          </w:p>
        </w:tc>
        <w:tc>
          <w:tcPr>
            <w:tcW w:w="687"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54</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1"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63"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08"/>
        </w:trPr>
        <w:tc>
          <w:tcPr>
            <w:tcW w:w="2706" w:type="dxa"/>
            <w:vAlign w:val="center"/>
          </w:tcPr>
          <w:p w:rsidR="00B72494" w:rsidRDefault="00B72494" w:rsidP="00C6581D">
            <w:pPr>
              <w:widowControl/>
              <w:jc w:val="left"/>
              <w:rPr>
                <w:rFonts w:ascii="宋体" w:hAnsi="宋体" w:cs="宋体"/>
                <w:kern w:val="0"/>
                <w:szCs w:val="21"/>
              </w:rPr>
            </w:pPr>
          </w:p>
        </w:tc>
        <w:tc>
          <w:tcPr>
            <w:tcW w:w="67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23</w:t>
            </w:r>
          </w:p>
        </w:tc>
        <w:tc>
          <w:tcPr>
            <w:tcW w:w="1337"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 xml:space="preserve">　</w:t>
            </w:r>
          </w:p>
        </w:tc>
        <w:tc>
          <w:tcPr>
            <w:tcW w:w="2462" w:type="dxa"/>
            <w:vAlign w:val="center"/>
          </w:tcPr>
          <w:p w:rsidR="00B72494" w:rsidRDefault="00B72494" w:rsidP="00C6581D">
            <w:pPr>
              <w:jc w:val="left"/>
              <w:rPr>
                <w:rFonts w:ascii="宋体" w:hAnsi="宋体" w:cs="宋体"/>
                <w:szCs w:val="21"/>
              </w:rPr>
            </w:pPr>
            <w:r>
              <w:rPr>
                <w:rFonts w:ascii="宋体" w:hAnsi="宋体" w:cs="宋体" w:hint="eastAsia"/>
                <w:szCs w:val="21"/>
              </w:rPr>
              <w:t>二十三、其他支出</w:t>
            </w:r>
          </w:p>
        </w:tc>
        <w:tc>
          <w:tcPr>
            <w:tcW w:w="687"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55</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1"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63"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08"/>
        </w:trPr>
        <w:tc>
          <w:tcPr>
            <w:tcW w:w="2706" w:type="dxa"/>
            <w:vAlign w:val="center"/>
          </w:tcPr>
          <w:p w:rsidR="00B72494" w:rsidRDefault="00B72494" w:rsidP="00C6581D">
            <w:pPr>
              <w:widowControl/>
              <w:jc w:val="left"/>
              <w:rPr>
                <w:rFonts w:ascii="宋体" w:hAnsi="宋体" w:cs="宋体"/>
                <w:kern w:val="0"/>
                <w:szCs w:val="21"/>
              </w:rPr>
            </w:pPr>
          </w:p>
        </w:tc>
        <w:tc>
          <w:tcPr>
            <w:tcW w:w="67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24</w:t>
            </w:r>
          </w:p>
        </w:tc>
        <w:tc>
          <w:tcPr>
            <w:tcW w:w="1337" w:type="dxa"/>
            <w:vAlign w:val="center"/>
          </w:tcPr>
          <w:p w:rsidR="00B72494" w:rsidRDefault="00B72494" w:rsidP="00C6581D">
            <w:pPr>
              <w:widowControl/>
              <w:jc w:val="right"/>
              <w:rPr>
                <w:rFonts w:ascii="宋体" w:hAnsi="宋体" w:cs="宋体"/>
                <w:kern w:val="0"/>
                <w:szCs w:val="21"/>
              </w:rPr>
            </w:pPr>
          </w:p>
        </w:tc>
        <w:tc>
          <w:tcPr>
            <w:tcW w:w="2462" w:type="dxa"/>
            <w:vAlign w:val="center"/>
          </w:tcPr>
          <w:p w:rsidR="00B72494" w:rsidRDefault="00B72494" w:rsidP="00C6581D">
            <w:pPr>
              <w:jc w:val="left"/>
              <w:rPr>
                <w:rFonts w:ascii="宋体" w:hAnsi="宋体" w:cs="宋体"/>
                <w:szCs w:val="21"/>
              </w:rPr>
            </w:pPr>
            <w:r>
              <w:rPr>
                <w:rFonts w:ascii="宋体" w:hAnsi="宋体" w:cs="宋体" w:hint="eastAsia"/>
                <w:szCs w:val="21"/>
              </w:rPr>
              <w:t>二十四、债务还本支出</w:t>
            </w:r>
          </w:p>
        </w:tc>
        <w:tc>
          <w:tcPr>
            <w:tcW w:w="687"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56</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1"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63"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08"/>
        </w:trPr>
        <w:tc>
          <w:tcPr>
            <w:tcW w:w="2706" w:type="dxa"/>
            <w:vAlign w:val="center"/>
          </w:tcPr>
          <w:p w:rsidR="00B72494" w:rsidRDefault="00B72494" w:rsidP="00C6581D">
            <w:pPr>
              <w:widowControl/>
              <w:jc w:val="left"/>
              <w:rPr>
                <w:rFonts w:ascii="宋体" w:hAnsi="宋体" w:cs="宋体"/>
                <w:kern w:val="0"/>
                <w:szCs w:val="21"/>
              </w:rPr>
            </w:pPr>
          </w:p>
        </w:tc>
        <w:tc>
          <w:tcPr>
            <w:tcW w:w="67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25</w:t>
            </w:r>
          </w:p>
        </w:tc>
        <w:tc>
          <w:tcPr>
            <w:tcW w:w="1337" w:type="dxa"/>
            <w:vAlign w:val="center"/>
          </w:tcPr>
          <w:p w:rsidR="00B72494" w:rsidRDefault="00B72494" w:rsidP="00C6581D">
            <w:pPr>
              <w:widowControl/>
              <w:jc w:val="right"/>
              <w:rPr>
                <w:rFonts w:ascii="宋体" w:hAnsi="宋体" w:cs="宋体"/>
                <w:kern w:val="0"/>
                <w:szCs w:val="21"/>
              </w:rPr>
            </w:pPr>
          </w:p>
        </w:tc>
        <w:tc>
          <w:tcPr>
            <w:tcW w:w="2462" w:type="dxa"/>
            <w:vAlign w:val="center"/>
          </w:tcPr>
          <w:p w:rsidR="00B72494" w:rsidRDefault="00B72494" w:rsidP="00C6581D">
            <w:pPr>
              <w:jc w:val="left"/>
              <w:rPr>
                <w:rFonts w:ascii="宋体" w:hAnsi="宋体" w:cs="宋体"/>
                <w:szCs w:val="21"/>
              </w:rPr>
            </w:pPr>
            <w:r>
              <w:rPr>
                <w:rFonts w:ascii="宋体" w:hAnsi="宋体" w:cs="宋体" w:hint="eastAsia"/>
                <w:szCs w:val="21"/>
              </w:rPr>
              <w:t>二十五、债务付息支出</w:t>
            </w:r>
          </w:p>
        </w:tc>
        <w:tc>
          <w:tcPr>
            <w:tcW w:w="687"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57</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1"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63"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08"/>
        </w:trPr>
        <w:tc>
          <w:tcPr>
            <w:tcW w:w="2706" w:type="dxa"/>
            <w:vAlign w:val="center"/>
          </w:tcPr>
          <w:p w:rsidR="00B72494" w:rsidRDefault="00B72494" w:rsidP="00C6581D">
            <w:pPr>
              <w:widowControl/>
              <w:jc w:val="left"/>
              <w:rPr>
                <w:rFonts w:ascii="宋体" w:hAnsi="宋体" w:cs="宋体"/>
                <w:kern w:val="0"/>
                <w:szCs w:val="21"/>
              </w:rPr>
            </w:pPr>
          </w:p>
        </w:tc>
        <w:tc>
          <w:tcPr>
            <w:tcW w:w="67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26</w:t>
            </w:r>
          </w:p>
        </w:tc>
        <w:tc>
          <w:tcPr>
            <w:tcW w:w="1337" w:type="dxa"/>
            <w:vAlign w:val="center"/>
          </w:tcPr>
          <w:p w:rsidR="00B72494" w:rsidRDefault="00B72494" w:rsidP="00C6581D">
            <w:pPr>
              <w:widowControl/>
              <w:jc w:val="right"/>
              <w:rPr>
                <w:rFonts w:ascii="宋体" w:hAnsi="宋体" w:cs="宋体"/>
                <w:kern w:val="0"/>
                <w:szCs w:val="21"/>
              </w:rPr>
            </w:pPr>
          </w:p>
        </w:tc>
        <w:tc>
          <w:tcPr>
            <w:tcW w:w="2462" w:type="dxa"/>
            <w:vAlign w:val="center"/>
          </w:tcPr>
          <w:p w:rsidR="00B72494" w:rsidRDefault="00B72494" w:rsidP="00C6581D">
            <w:pPr>
              <w:jc w:val="left"/>
              <w:rPr>
                <w:rFonts w:ascii="宋体" w:hAnsi="宋体" w:cs="宋体"/>
                <w:szCs w:val="21"/>
              </w:rPr>
            </w:pPr>
            <w:r>
              <w:rPr>
                <w:rFonts w:ascii="宋体" w:hAnsi="宋体" w:cs="宋体" w:hint="eastAsia"/>
                <w:szCs w:val="21"/>
              </w:rPr>
              <w:t>二十六、抗疫特别国债安排的支出</w:t>
            </w:r>
          </w:p>
        </w:tc>
        <w:tc>
          <w:tcPr>
            <w:tcW w:w="687"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58</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1"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63"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08"/>
        </w:trPr>
        <w:tc>
          <w:tcPr>
            <w:tcW w:w="2706" w:type="dxa"/>
            <w:vAlign w:val="center"/>
          </w:tcPr>
          <w:p w:rsidR="00B72494" w:rsidRDefault="00B72494" w:rsidP="00C6581D">
            <w:pPr>
              <w:widowControl/>
              <w:jc w:val="center"/>
              <w:rPr>
                <w:rFonts w:ascii="宋体" w:hAnsi="宋体" w:cs="宋体"/>
                <w:b/>
                <w:bCs/>
                <w:kern w:val="0"/>
                <w:szCs w:val="21"/>
              </w:rPr>
            </w:pPr>
            <w:r>
              <w:rPr>
                <w:rFonts w:ascii="宋体" w:hAnsi="宋体" w:cs="宋体" w:hint="eastAsia"/>
                <w:b/>
                <w:bCs/>
                <w:kern w:val="0"/>
                <w:szCs w:val="21"/>
              </w:rPr>
              <w:t>本年收入合计</w:t>
            </w:r>
          </w:p>
        </w:tc>
        <w:tc>
          <w:tcPr>
            <w:tcW w:w="67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27</w:t>
            </w:r>
          </w:p>
        </w:tc>
        <w:tc>
          <w:tcPr>
            <w:tcW w:w="1337"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3365.03</w:t>
            </w:r>
          </w:p>
        </w:tc>
        <w:tc>
          <w:tcPr>
            <w:tcW w:w="2462" w:type="dxa"/>
            <w:vAlign w:val="center"/>
          </w:tcPr>
          <w:p w:rsidR="00B72494" w:rsidRDefault="00B72494" w:rsidP="00C6581D">
            <w:pPr>
              <w:widowControl/>
              <w:jc w:val="center"/>
              <w:rPr>
                <w:rFonts w:ascii="宋体" w:hAnsi="宋体" w:cs="宋体"/>
                <w:b/>
                <w:bCs/>
                <w:kern w:val="0"/>
                <w:szCs w:val="21"/>
              </w:rPr>
            </w:pPr>
            <w:r>
              <w:rPr>
                <w:rFonts w:ascii="宋体" w:hAnsi="宋体" w:cs="宋体" w:hint="eastAsia"/>
                <w:b/>
                <w:bCs/>
                <w:kern w:val="0"/>
                <w:szCs w:val="21"/>
              </w:rPr>
              <w:t>本年支出合计</w:t>
            </w:r>
          </w:p>
        </w:tc>
        <w:tc>
          <w:tcPr>
            <w:tcW w:w="687"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59</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3365.03</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3365.03</w:t>
            </w:r>
          </w:p>
        </w:tc>
        <w:tc>
          <w:tcPr>
            <w:tcW w:w="1571"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63"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08"/>
        </w:trPr>
        <w:tc>
          <w:tcPr>
            <w:tcW w:w="2706" w:type="dxa"/>
            <w:vAlign w:val="center"/>
          </w:tcPr>
          <w:p w:rsidR="00B72494" w:rsidRDefault="00B72494" w:rsidP="00C6581D">
            <w:pPr>
              <w:widowControl/>
              <w:rPr>
                <w:rFonts w:ascii="宋体" w:hAnsi="宋体" w:cs="宋体"/>
                <w:kern w:val="0"/>
                <w:szCs w:val="21"/>
              </w:rPr>
            </w:pPr>
            <w:r>
              <w:rPr>
                <w:rFonts w:ascii="宋体" w:hAnsi="宋体" w:cs="宋体" w:hint="eastAsia"/>
                <w:kern w:val="0"/>
                <w:szCs w:val="21"/>
              </w:rPr>
              <w:t>年初财政拨款结转和结余</w:t>
            </w:r>
          </w:p>
        </w:tc>
        <w:tc>
          <w:tcPr>
            <w:tcW w:w="67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28</w:t>
            </w:r>
          </w:p>
        </w:tc>
        <w:tc>
          <w:tcPr>
            <w:tcW w:w="1337"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2462" w:type="dxa"/>
            <w:vAlign w:val="center"/>
          </w:tcPr>
          <w:p w:rsidR="00B72494" w:rsidRDefault="00B72494" w:rsidP="00C6581D">
            <w:pPr>
              <w:widowControl/>
              <w:jc w:val="center"/>
              <w:rPr>
                <w:rFonts w:ascii="宋体" w:hAnsi="宋体" w:cs="宋体"/>
                <w:kern w:val="0"/>
                <w:szCs w:val="21"/>
              </w:rPr>
            </w:pPr>
            <w:r>
              <w:rPr>
                <w:rFonts w:ascii="宋体" w:hAnsi="宋体" w:cs="宋体" w:hint="eastAsia"/>
                <w:szCs w:val="21"/>
              </w:rPr>
              <w:t>年末财政拨款结转和结余</w:t>
            </w:r>
          </w:p>
        </w:tc>
        <w:tc>
          <w:tcPr>
            <w:tcW w:w="687"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60</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71"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63"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08"/>
        </w:trPr>
        <w:tc>
          <w:tcPr>
            <w:tcW w:w="2706" w:type="dxa"/>
            <w:vAlign w:val="center"/>
          </w:tcPr>
          <w:p w:rsidR="00B72494" w:rsidRDefault="00B72494" w:rsidP="003630A8">
            <w:pPr>
              <w:widowControl/>
              <w:ind w:firstLineChars="100" w:firstLine="210"/>
              <w:jc w:val="left"/>
              <w:rPr>
                <w:rFonts w:ascii="宋体" w:hAnsi="宋体" w:cs="宋体"/>
                <w:kern w:val="0"/>
                <w:szCs w:val="21"/>
              </w:rPr>
            </w:pPr>
            <w:r>
              <w:rPr>
                <w:rFonts w:ascii="宋体" w:hAnsi="宋体" w:cs="宋体" w:hint="eastAsia"/>
                <w:kern w:val="0"/>
                <w:szCs w:val="21"/>
              </w:rPr>
              <w:t>一般公共预算财政拨款</w:t>
            </w:r>
          </w:p>
        </w:tc>
        <w:tc>
          <w:tcPr>
            <w:tcW w:w="67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29</w:t>
            </w:r>
          </w:p>
        </w:tc>
        <w:tc>
          <w:tcPr>
            <w:tcW w:w="1337"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2462" w:type="dxa"/>
            <w:vAlign w:val="center"/>
          </w:tcPr>
          <w:p w:rsidR="00B72494" w:rsidRDefault="00B72494" w:rsidP="00C6581D">
            <w:pPr>
              <w:widowControl/>
              <w:jc w:val="left"/>
              <w:rPr>
                <w:rFonts w:ascii="宋体" w:hAnsi="宋体" w:cs="宋体"/>
                <w:kern w:val="0"/>
                <w:szCs w:val="21"/>
              </w:rPr>
            </w:pPr>
          </w:p>
        </w:tc>
        <w:tc>
          <w:tcPr>
            <w:tcW w:w="687"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61</w:t>
            </w:r>
          </w:p>
        </w:tc>
        <w:tc>
          <w:tcPr>
            <w:tcW w:w="1574" w:type="dxa"/>
            <w:vAlign w:val="center"/>
          </w:tcPr>
          <w:p w:rsidR="00B72494" w:rsidRDefault="00B72494" w:rsidP="00C6581D">
            <w:pPr>
              <w:widowControl/>
              <w:jc w:val="right"/>
              <w:rPr>
                <w:rFonts w:ascii="宋体" w:hAnsi="宋体" w:cs="宋体"/>
                <w:kern w:val="0"/>
                <w:szCs w:val="21"/>
              </w:rPr>
            </w:pPr>
          </w:p>
        </w:tc>
        <w:tc>
          <w:tcPr>
            <w:tcW w:w="1574" w:type="dxa"/>
            <w:vAlign w:val="center"/>
          </w:tcPr>
          <w:p w:rsidR="00B72494" w:rsidRDefault="00B72494" w:rsidP="00C6581D">
            <w:pPr>
              <w:widowControl/>
              <w:jc w:val="right"/>
              <w:rPr>
                <w:rFonts w:ascii="宋体" w:hAnsi="宋体" w:cs="宋体"/>
                <w:kern w:val="0"/>
                <w:szCs w:val="21"/>
              </w:rPr>
            </w:pPr>
          </w:p>
        </w:tc>
        <w:tc>
          <w:tcPr>
            <w:tcW w:w="1571" w:type="dxa"/>
            <w:vAlign w:val="center"/>
          </w:tcPr>
          <w:p w:rsidR="00B72494" w:rsidRDefault="00B72494" w:rsidP="00C6581D">
            <w:pPr>
              <w:widowControl/>
              <w:jc w:val="right"/>
              <w:rPr>
                <w:rFonts w:ascii="宋体" w:hAnsi="宋体" w:cs="宋体"/>
                <w:kern w:val="0"/>
                <w:szCs w:val="21"/>
              </w:rPr>
            </w:pPr>
          </w:p>
        </w:tc>
        <w:tc>
          <w:tcPr>
            <w:tcW w:w="1563" w:type="dxa"/>
            <w:vAlign w:val="center"/>
          </w:tcPr>
          <w:p w:rsidR="00B72494" w:rsidRDefault="00B72494" w:rsidP="00C6581D">
            <w:pPr>
              <w:widowControl/>
              <w:jc w:val="right"/>
              <w:rPr>
                <w:rFonts w:ascii="宋体" w:hAnsi="宋体" w:cs="宋体"/>
                <w:kern w:val="0"/>
                <w:szCs w:val="21"/>
              </w:rPr>
            </w:pPr>
          </w:p>
        </w:tc>
      </w:tr>
      <w:tr w:rsidR="00B72494" w:rsidTr="00C6581D">
        <w:trPr>
          <w:cantSplit/>
          <w:trHeight w:val="408"/>
        </w:trPr>
        <w:tc>
          <w:tcPr>
            <w:tcW w:w="2706" w:type="dxa"/>
            <w:vAlign w:val="center"/>
          </w:tcPr>
          <w:p w:rsidR="00B72494" w:rsidRDefault="00B72494" w:rsidP="003630A8">
            <w:pPr>
              <w:widowControl/>
              <w:ind w:firstLineChars="100" w:firstLine="210"/>
              <w:jc w:val="left"/>
              <w:rPr>
                <w:rFonts w:ascii="宋体" w:hAnsi="宋体" w:cs="宋体"/>
                <w:kern w:val="0"/>
                <w:szCs w:val="21"/>
              </w:rPr>
            </w:pPr>
            <w:r>
              <w:rPr>
                <w:rFonts w:ascii="宋体" w:hAnsi="宋体" w:cs="宋体" w:hint="eastAsia"/>
                <w:kern w:val="0"/>
                <w:szCs w:val="21"/>
              </w:rPr>
              <w:t>政府性基金预算财政拨款</w:t>
            </w:r>
          </w:p>
        </w:tc>
        <w:tc>
          <w:tcPr>
            <w:tcW w:w="67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30</w:t>
            </w:r>
          </w:p>
        </w:tc>
        <w:tc>
          <w:tcPr>
            <w:tcW w:w="1337"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2462" w:type="dxa"/>
            <w:vAlign w:val="center"/>
          </w:tcPr>
          <w:p w:rsidR="00B72494" w:rsidRDefault="00B72494" w:rsidP="00C6581D">
            <w:pPr>
              <w:widowControl/>
              <w:jc w:val="left"/>
              <w:rPr>
                <w:rFonts w:ascii="宋体" w:hAnsi="宋体" w:cs="宋体"/>
                <w:kern w:val="0"/>
                <w:szCs w:val="21"/>
              </w:rPr>
            </w:pPr>
          </w:p>
        </w:tc>
        <w:tc>
          <w:tcPr>
            <w:tcW w:w="687"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62</w:t>
            </w:r>
          </w:p>
        </w:tc>
        <w:tc>
          <w:tcPr>
            <w:tcW w:w="1574" w:type="dxa"/>
            <w:vAlign w:val="center"/>
          </w:tcPr>
          <w:p w:rsidR="00B72494" w:rsidRDefault="00B72494" w:rsidP="00C6581D">
            <w:pPr>
              <w:widowControl/>
              <w:jc w:val="right"/>
              <w:rPr>
                <w:rFonts w:ascii="宋体" w:hAnsi="宋体" w:cs="宋体"/>
                <w:kern w:val="0"/>
                <w:szCs w:val="21"/>
              </w:rPr>
            </w:pPr>
          </w:p>
        </w:tc>
        <w:tc>
          <w:tcPr>
            <w:tcW w:w="1574" w:type="dxa"/>
            <w:vAlign w:val="center"/>
          </w:tcPr>
          <w:p w:rsidR="00B72494" w:rsidRDefault="00B72494" w:rsidP="00C6581D">
            <w:pPr>
              <w:widowControl/>
              <w:jc w:val="right"/>
              <w:rPr>
                <w:rFonts w:ascii="宋体" w:hAnsi="宋体" w:cs="宋体"/>
                <w:kern w:val="0"/>
                <w:szCs w:val="21"/>
              </w:rPr>
            </w:pPr>
          </w:p>
        </w:tc>
        <w:tc>
          <w:tcPr>
            <w:tcW w:w="1571"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 xml:space="preserve">　</w:t>
            </w:r>
          </w:p>
        </w:tc>
        <w:tc>
          <w:tcPr>
            <w:tcW w:w="1563" w:type="dxa"/>
            <w:vAlign w:val="center"/>
          </w:tcPr>
          <w:p w:rsidR="00B72494" w:rsidRDefault="00B72494" w:rsidP="00C6581D">
            <w:pPr>
              <w:widowControl/>
              <w:jc w:val="right"/>
              <w:rPr>
                <w:rFonts w:ascii="宋体" w:hAnsi="宋体" w:cs="宋体"/>
                <w:kern w:val="0"/>
                <w:szCs w:val="21"/>
              </w:rPr>
            </w:pPr>
          </w:p>
        </w:tc>
      </w:tr>
      <w:tr w:rsidR="00B72494" w:rsidTr="00C6581D">
        <w:trPr>
          <w:cantSplit/>
          <w:trHeight w:val="408"/>
        </w:trPr>
        <w:tc>
          <w:tcPr>
            <w:tcW w:w="2706" w:type="dxa"/>
            <w:vAlign w:val="center"/>
          </w:tcPr>
          <w:p w:rsidR="00B72494" w:rsidRDefault="00B72494" w:rsidP="003630A8">
            <w:pPr>
              <w:widowControl/>
              <w:ind w:firstLineChars="100" w:firstLine="210"/>
              <w:jc w:val="left"/>
              <w:rPr>
                <w:rFonts w:ascii="宋体" w:hAnsi="宋体" w:cs="宋体"/>
                <w:kern w:val="0"/>
                <w:szCs w:val="21"/>
              </w:rPr>
            </w:pPr>
            <w:r>
              <w:rPr>
                <w:rFonts w:ascii="宋体" w:hAnsi="宋体" w:cs="宋体" w:hint="eastAsia"/>
                <w:kern w:val="0"/>
                <w:szCs w:val="21"/>
              </w:rPr>
              <w:t>国有资本经营预算财政拨款</w:t>
            </w:r>
          </w:p>
        </w:tc>
        <w:tc>
          <w:tcPr>
            <w:tcW w:w="67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31</w:t>
            </w:r>
          </w:p>
        </w:tc>
        <w:tc>
          <w:tcPr>
            <w:tcW w:w="1337"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2462" w:type="dxa"/>
            <w:vAlign w:val="center"/>
          </w:tcPr>
          <w:p w:rsidR="00B72494" w:rsidRDefault="00B72494" w:rsidP="00C6581D">
            <w:pPr>
              <w:widowControl/>
              <w:jc w:val="left"/>
              <w:rPr>
                <w:rFonts w:ascii="宋体" w:hAnsi="宋体" w:cs="宋体"/>
                <w:kern w:val="0"/>
                <w:szCs w:val="21"/>
              </w:rPr>
            </w:pPr>
          </w:p>
        </w:tc>
        <w:tc>
          <w:tcPr>
            <w:tcW w:w="687"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63</w:t>
            </w:r>
          </w:p>
        </w:tc>
        <w:tc>
          <w:tcPr>
            <w:tcW w:w="1574" w:type="dxa"/>
            <w:vAlign w:val="center"/>
          </w:tcPr>
          <w:p w:rsidR="00B72494" w:rsidRDefault="00B72494" w:rsidP="00C6581D">
            <w:pPr>
              <w:widowControl/>
              <w:jc w:val="right"/>
              <w:rPr>
                <w:rFonts w:ascii="宋体" w:hAnsi="宋体" w:cs="宋体"/>
                <w:kern w:val="0"/>
                <w:szCs w:val="21"/>
              </w:rPr>
            </w:pPr>
          </w:p>
        </w:tc>
        <w:tc>
          <w:tcPr>
            <w:tcW w:w="1574" w:type="dxa"/>
            <w:vAlign w:val="center"/>
          </w:tcPr>
          <w:p w:rsidR="00B72494" w:rsidRDefault="00B72494" w:rsidP="00C6581D">
            <w:pPr>
              <w:widowControl/>
              <w:jc w:val="right"/>
              <w:rPr>
                <w:rFonts w:ascii="宋体" w:hAnsi="宋体" w:cs="宋体"/>
                <w:kern w:val="0"/>
                <w:szCs w:val="21"/>
              </w:rPr>
            </w:pPr>
          </w:p>
        </w:tc>
        <w:tc>
          <w:tcPr>
            <w:tcW w:w="1571" w:type="dxa"/>
            <w:vAlign w:val="center"/>
          </w:tcPr>
          <w:p w:rsidR="00B72494" w:rsidRDefault="00B72494" w:rsidP="00C6581D">
            <w:pPr>
              <w:widowControl/>
              <w:jc w:val="right"/>
              <w:rPr>
                <w:rFonts w:ascii="宋体" w:hAnsi="宋体" w:cs="宋体"/>
                <w:kern w:val="0"/>
                <w:szCs w:val="21"/>
              </w:rPr>
            </w:pPr>
          </w:p>
        </w:tc>
        <w:tc>
          <w:tcPr>
            <w:tcW w:w="1563" w:type="dxa"/>
            <w:vAlign w:val="center"/>
          </w:tcPr>
          <w:p w:rsidR="00B72494" w:rsidRDefault="00B72494" w:rsidP="00C6581D">
            <w:pPr>
              <w:widowControl/>
              <w:jc w:val="right"/>
              <w:rPr>
                <w:rFonts w:ascii="宋体" w:hAnsi="宋体" w:cs="宋体"/>
                <w:kern w:val="0"/>
                <w:szCs w:val="21"/>
              </w:rPr>
            </w:pPr>
          </w:p>
        </w:tc>
      </w:tr>
      <w:tr w:rsidR="00B72494" w:rsidTr="00C6581D">
        <w:trPr>
          <w:cantSplit/>
          <w:trHeight w:val="408"/>
        </w:trPr>
        <w:tc>
          <w:tcPr>
            <w:tcW w:w="2706" w:type="dxa"/>
            <w:vAlign w:val="center"/>
          </w:tcPr>
          <w:p w:rsidR="00B72494" w:rsidRDefault="00B72494" w:rsidP="00C6581D">
            <w:pPr>
              <w:widowControl/>
              <w:jc w:val="center"/>
              <w:rPr>
                <w:rFonts w:ascii="宋体" w:hAnsi="宋体" w:cs="宋体"/>
                <w:b/>
                <w:bCs/>
                <w:kern w:val="0"/>
                <w:szCs w:val="21"/>
              </w:rPr>
            </w:pPr>
            <w:r>
              <w:rPr>
                <w:rFonts w:ascii="宋体" w:hAnsi="宋体" w:cs="宋体" w:hint="eastAsia"/>
                <w:b/>
                <w:bCs/>
                <w:kern w:val="0"/>
                <w:szCs w:val="21"/>
              </w:rPr>
              <w:t>总计</w:t>
            </w:r>
          </w:p>
        </w:tc>
        <w:tc>
          <w:tcPr>
            <w:tcW w:w="67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32</w:t>
            </w:r>
          </w:p>
        </w:tc>
        <w:tc>
          <w:tcPr>
            <w:tcW w:w="1337"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3365.03</w:t>
            </w:r>
          </w:p>
        </w:tc>
        <w:tc>
          <w:tcPr>
            <w:tcW w:w="2462" w:type="dxa"/>
            <w:vAlign w:val="center"/>
          </w:tcPr>
          <w:p w:rsidR="00B72494" w:rsidRDefault="00B72494" w:rsidP="00C6581D">
            <w:pPr>
              <w:widowControl/>
              <w:jc w:val="center"/>
              <w:rPr>
                <w:rFonts w:ascii="宋体" w:hAnsi="宋体" w:cs="宋体"/>
                <w:b/>
                <w:bCs/>
                <w:kern w:val="0"/>
                <w:szCs w:val="21"/>
              </w:rPr>
            </w:pPr>
            <w:r>
              <w:rPr>
                <w:rFonts w:ascii="宋体" w:hAnsi="宋体" w:cs="宋体" w:hint="eastAsia"/>
                <w:b/>
                <w:bCs/>
                <w:kern w:val="0"/>
                <w:szCs w:val="21"/>
              </w:rPr>
              <w:t>总计</w:t>
            </w:r>
          </w:p>
        </w:tc>
        <w:tc>
          <w:tcPr>
            <w:tcW w:w="687"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64</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3365.03</w:t>
            </w:r>
          </w:p>
        </w:tc>
        <w:tc>
          <w:tcPr>
            <w:tcW w:w="1574"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3365.03</w:t>
            </w:r>
          </w:p>
        </w:tc>
        <w:tc>
          <w:tcPr>
            <w:tcW w:w="1571"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563"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bl>
    <w:p w:rsidR="00B72494" w:rsidRDefault="00B72494" w:rsidP="00B72494">
      <w:pPr>
        <w:spacing w:line="360" w:lineRule="auto"/>
        <w:ind w:firstLineChars="200" w:firstLine="420"/>
        <w:rPr>
          <w:rFonts w:ascii="宋体" w:hAnsi="宋体" w:cs="宋体"/>
          <w:sz w:val="28"/>
          <w:szCs w:val="28"/>
        </w:rPr>
      </w:pPr>
      <w:r>
        <w:rPr>
          <w:rFonts w:ascii="宋体" w:hAnsi="宋体" w:cs="宋体" w:hint="eastAsia"/>
          <w:szCs w:val="21"/>
        </w:rPr>
        <w:t>注：</w:t>
      </w:r>
      <w:bookmarkStart w:id="32" w:name="PO_part2Table1Remark4"/>
      <w:r>
        <w:rPr>
          <w:rFonts w:ascii="宋体" w:hAnsi="宋体" w:cs="宋体" w:hint="eastAsia"/>
          <w:szCs w:val="21"/>
        </w:rPr>
        <w:t xml:space="preserve">本表反映部门（单位）本年度一般公共预算财政拨款、政府性基金预算财政拨款和国有资本经营预算财政拨款的总收支和年末结转结余情况。  </w:t>
      </w:r>
      <w:bookmarkEnd w:id="32"/>
      <w:r>
        <w:rPr>
          <w:rFonts w:ascii="宋体" w:hAnsi="宋体" w:cs="宋体" w:hint="eastAsia"/>
          <w:sz w:val="28"/>
          <w:szCs w:val="28"/>
        </w:rPr>
        <w:t xml:space="preserve"> </w:t>
      </w:r>
      <w:bookmarkEnd w:id="29"/>
    </w:p>
    <w:p w:rsidR="00B72494" w:rsidRDefault="00B72494" w:rsidP="00B72494">
      <w:pPr>
        <w:widowControl/>
        <w:spacing w:line="360" w:lineRule="auto"/>
        <w:ind w:firstLineChars="200" w:firstLine="560"/>
        <w:rPr>
          <w:rFonts w:ascii="宋体" w:hAnsi="宋体" w:cs="宋体"/>
          <w:sz w:val="28"/>
          <w:szCs w:val="28"/>
        </w:rPr>
        <w:sectPr w:rsidR="00B72494">
          <w:pgSz w:w="16838" w:h="11906" w:orient="landscape"/>
          <w:pgMar w:top="1531" w:right="1440" w:bottom="1531" w:left="1440" w:header="851" w:footer="992" w:gutter="0"/>
          <w:cols w:space="720"/>
          <w:docGrid w:type="lines" w:linePitch="312"/>
        </w:sectPr>
      </w:pPr>
    </w:p>
    <w:p w:rsidR="00B72494" w:rsidRDefault="00B72494" w:rsidP="00B72494">
      <w:pPr>
        <w:spacing w:line="288" w:lineRule="auto"/>
        <w:rPr>
          <w:rFonts w:ascii="宋体" w:hAnsi="宋体" w:cs="宋体"/>
        </w:rPr>
      </w:pPr>
      <w:bookmarkStart w:id="33" w:name="PO_part2Table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73"/>
        <w:gridCol w:w="4196"/>
        <w:gridCol w:w="2835"/>
        <w:gridCol w:w="2835"/>
        <w:gridCol w:w="2835"/>
      </w:tblGrid>
      <w:tr w:rsidR="00B72494" w:rsidTr="00C6581D">
        <w:trPr>
          <w:cantSplit/>
          <w:trHeight w:val="420"/>
          <w:tblHeader/>
        </w:trPr>
        <w:tc>
          <w:tcPr>
            <w:tcW w:w="14174" w:type="dxa"/>
            <w:gridSpan w:val="5"/>
            <w:tcBorders>
              <w:top w:val="nil"/>
              <w:left w:val="nil"/>
              <w:bottom w:val="nil"/>
              <w:right w:val="nil"/>
            </w:tcBorders>
            <w:vAlign w:val="center"/>
          </w:tcPr>
          <w:p w:rsidR="00B72494" w:rsidRDefault="00B72494" w:rsidP="00C6581D">
            <w:pPr>
              <w:jc w:val="right"/>
              <w:rPr>
                <w:rFonts w:ascii="宋体" w:hAnsi="宋体" w:cs="宋体"/>
              </w:rPr>
            </w:pPr>
            <w:r>
              <w:rPr>
                <w:rFonts w:ascii="宋体" w:hAnsi="宋体" w:cs="宋体" w:hint="eastAsia"/>
                <w:kern w:val="0"/>
                <w:sz w:val="20"/>
                <w:szCs w:val="20"/>
              </w:rPr>
              <w:t>表5</w:t>
            </w:r>
          </w:p>
        </w:tc>
      </w:tr>
      <w:tr w:rsidR="00B72494" w:rsidTr="00C6581D">
        <w:trPr>
          <w:cantSplit/>
          <w:trHeight w:val="420"/>
          <w:tblHeader/>
        </w:trPr>
        <w:tc>
          <w:tcPr>
            <w:tcW w:w="14174" w:type="dxa"/>
            <w:gridSpan w:val="5"/>
            <w:tcBorders>
              <w:top w:val="nil"/>
              <w:left w:val="nil"/>
              <w:bottom w:val="nil"/>
              <w:right w:val="nil"/>
            </w:tcBorders>
          </w:tcPr>
          <w:p w:rsidR="00B72494" w:rsidRDefault="00B72494" w:rsidP="00C6581D">
            <w:pPr>
              <w:jc w:val="center"/>
              <w:rPr>
                <w:rFonts w:ascii="宋体" w:hAnsi="宋体" w:cs="宋体"/>
                <w:b/>
              </w:rPr>
            </w:pPr>
            <w:r>
              <w:rPr>
                <w:rFonts w:ascii="宋体" w:hAnsi="宋体" w:cs="宋体" w:hint="eastAsia"/>
                <w:b/>
                <w:kern w:val="0"/>
                <w:sz w:val="32"/>
                <w:szCs w:val="32"/>
              </w:rPr>
              <w:t>一般公共预算财政拨款支出决算表</w:t>
            </w:r>
          </w:p>
        </w:tc>
      </w:tr>
      <w:tr w:rsidR="00B72494" w:rsidTr="00C6581D">
        <w:trPr>
          <w:cantSplit/>
          <w:trHeight w:val="420"/>
          <w:tblHeader/>
        </w:trPr>
        <w:tc>
          <w:tcPr>
            <w:tcW w:w="11339" w:type="dxa"/>
            <w:gridSpan w:val="4"/>
            <w:tcBorders>
              <w:top w:val="nil"/>
              <w:left w:val="nil"/>
              <w:bottom w:val="single" w:sz="4" w:space="0" w:color="auto"/>
              <w:right w:val="nil"/>
            </w:tcBorders>
            <w:vAlign w:val="center"/>
          </w:tcPr>
          <w:p w:rsidR="00B72494" w:rsidRDefault="00B72494" w:rsidP="00C6581D">
            <w:pPr>
              <w:spacing w:line="288" w:lineRule="auto"/>
              <w:jc w:val="left"/>
              <w:rPr>
                <w:rFonts w:ascii="宋体" w:hAnsi="宋体" w:cs="宋体"/>
                <w:sz w:val="28"/>
                <w:szCs w:val="28"/>
              </w:rPr>
            </w:pPr>
            <w:bookmarkStart w:id="34" w:name="PO_part2DivName5"/>
            <w:r>
              <w:rPr>
                <w:rFonts w:ascii="宋体" w:hAnsi="宋体" w:cs="宋体" w:hint="eastAsia"/>
                <w:kern w:val="0"/>
                <w:sz w:val="20"/>
                <w:szCs w:val="20"/>
              </w:rPr>
              <w:t xml:space="preserve"> 部门（单位）</w:t>
            </w:r>
            <w:r>
              <w:rPr>
                <w:rFonts w:ascii="宋体" w:hAnsi="宋体" w:cs="宋体" w:hint="eastAsia"/>
                <w:kern w:val="0"/>
                <w:sz w:val="11"/>
                <w:szCs w:val="11"/>
              </w:rPr>
              <w:t xml:space="preserve"> </w:t>
            </w:r>
            <w:bookmarkEnd w:id="34"/>
            <w:r>
              <w:rPr>
                <w:rFonts w:ascii="宋体" w:hAnsi="宋体" w:cs="宋体" w:hint="eastAsia"/>
                <w:kern w:val="0"/>
                <w:sz w:val="20"/>
                <w:szCs w:val="20"/>
              </w:rPr>
              <w:t>：</w:t>
            </w:r>
            <w:bookmarkStart w:id="35" w:name="PO_part2Table5DivName1"/>
            <w:r>
              <w:rPr>
                <w:rFonts w:ascii="宋体" w:hAnsi="宋体" w:cs="宋体" w:hint="eastAsia"/>
                <w:kern w:val="0"/>
                <w:sz w:val="20"/>
                <w:szCs w:val="20"/>
              </w:rPr>
              <w:t xml:space="preserve">中山市民众街道社区卫生服务中心 </w:t>
            </w:r>
            <w:bookmarkEnd w:id="35"/>
          </w:p>
        </w:tc>
        <w:tc>
          <w:tcPr>
            <w:tcW w:w="2835" w:type="dxa"/>
            <w:tcBorders>
              <w:top w:val="nil"/>
              <w:left w:val="nil"/>
              <w:bottom w:val="single" w:sz="4" w:space="0" w:color="auto"/>
              <w:right w:val="nil"/>
            </w:tcBorders>
            <w:vAlign w:val="center"/>
          </w:tcPr>
          <w:p w:rsidR="00B72494" w:rsidRDefault="00B72494" w:rsidP="00C6581D">
            <w:pPr>
              <w:jc w:val="right"/>
              <w:rPr>
                <w:rFonts w:ascii="宋体" w:hAnsi="宋体" w:cs="宋体"/>
              </w:rPr>
            </w:pPr>
            <w:r>
              <w:rPr>
                <w:rFonts w:ascii="宋体" w:hAnsi="宋体" w:cs="宋体" w:hint="eastAsia"/>
                <w:kern w:val="0"/>
                <w:sz w:val="20"/>
                <w:szCs w:val="20"/>
              </w:rPr>
              <w:t>单位：万元</w:t>
            </w:r>
          </w:p>
        </w:tc>
      </w:tr>
      <w:tr w:rsidR="00B72494" w:rsidTr="00C6581D">
        <w:trPr>
          <w:cantSplit/>
          <w:trHeight w:val="420"/>
          <w:tblHeader/>
        </w:trPr>
        <w:tc>
          <w:tcPr>
            <w:tcW w:w="5669" w:type="dxa"/>
            <w:gridSpan w:val="2"/>
            <w:tcBorders>
              <w:top w:val="single" w:sz="4" w:space="0" w:color="auto"/>
            </w:tcBorders>
            <w:vAlign w:val="center"/>
          </w:tcPr>
          <w:p w:rsidR="00B72494" w:rsidRDefault="00B72494" w:rsidP="00C6581D">
            <w:pPr>
              <w:jc w:val="center"/>
              <w:rPr>
                <w:rFonts w:ascii="宋体" w:hAnsi="宋体" w:cs="宋体"/>
                <w:szCs w:val="21"/>
              </w:rPr>
            </w:pPr>
            <w:r>
              <w:rPr>
                <w:rFonts w:ascii="宋体" w:hAnsi="宋体" w:cs="宋体" w:hint="eastAsia"/>
                <w:kern w:val="0"/>
                <w:szCs w:val="21"/>
              </w:rPr>
              <w:t>项    目</w:t>
            </w:r>
          </w:p>
        </w:tc>
        <w:tc>
          <w:tcPr>
            <w:tcW w:w="2835" w:type="dxa"/>
            <w:vMerge w:val="restart"/>
            <w:tcBorders>
              <w:top w:val="single" w:sz="4" w:space="0" w:color="auto"/>
            </w:tcBorders>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本年支出合计</w:t>
            </w:r>
          </w:p>
        </w:tc>
        <w:tc>
          <w:tcPr>
            <w:tcW w:w="2835" w:type="dxa"/>
            <w:vMerge w:val="restart"/>
            <w:tcBorders>
              <w:top w:val="single" w:sz="4" w:space="0" w:color="auto"/>
            </w:tcBorders>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基本支出</w:t>
            </w:r>
          </w:p>
        </w:tc>
        <w:tc>
          <w:tcPr>
            <w:tcW w:w="2835" w:type="dxa"/>
            <w:vMerge w:val="restart"/>
            <w:tcBorders>
              <w:top w:val="single" w:sz="4" w:space="0" w:color="auto"/>
            </w:tcBorders>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项目支出</w:t>
            </w:r>
          </w:p>
        </w:tc>
      </w:tr>
      <w:tr w:rsidR="00B72494" w:rsidTr="00C6581D">
        <w:trPr>
          <w:cantSplit/>
          <w:trHeight w:val="420"/>
          <w:tblHeader/>
        </w:trPr>
        <w:tc>
          <w:tcPr>
            <w:tcW w:w="1473" w:type="dxa"/>
          </w:tcPr>
          <w:p w:rsidR="00B72494" w:rsidRDefault="00B72494" w:rsidP="00C6581D">
            <w:pPr>
              <w:widowControl/>
              <w:rPr>
                <w:rFonts w:ascii="宋体" w:hAnsi="宋体" w:cs="宋体"/>
                <w:kern w:val="0"/>
                <w:szCs w:val="21"/>
              </w:rPr>
            </w:pPr>
            <w:r>
              <w:rPr>
                <w:rFonts w:ascii="宋体" w:hAnsi="宋体" w:cs="宋体" w:hint="eastAsia"/>
                <w:kern w:val="0"/>
                <w:szCs w:val="21"/>
              </w:rPr>
              <w:t>功能分类</w:t>
            </w:r>
          </w:p>
          <w:p w:rsidR="00B72494" w:rsidRDefault="00B72494" w:rsidP="00C6581D">
            <w:pPr>
              <w:rPr>
                <w:rFonts w:ascii="宋体" w:hAnsi="宋体" w:cs="宋体"/>
                <w:szCs w:val="21"/>
              </w:rPr>
            </w:pPr>
            <w:r>
              <w:rPr>
                <w:rFonts w:ascii="宋体" w:hAnsi="宋体" w:cs="宋体" w:hint="eastAsia"/>
                <w:kern w:val="0"/>
                <w:szCs w:val="21"/>
              </w:rPr>
              <w:t>科目编码</w:t>
            </w:r>
          </w:p>
        </w:tc>
        <w:tc>
          <w:tcPr>
            <w:tcW w:w="4196" w:type="dxa"/>
            <w:vAlign w:val="center"/>
          </w:tcPr>
          <w:p w:rsidR="00B72494" w:rsidRDefault="00B72494" w:rsidP="00C6581D">
            <w:pPr>
              <w:jc w:val="center"/>
              <w:rPr>
                <w:rFonts w:ascii="宋体" w:hAnsi="宋体" w:cs="宋体"/>
                <w:szCs w:val="21"/>
              </w:rPr>
            </w:pPr>
            <w:r>
              <w:rPr>
                <w:rFonts w:ascii="宋体" w:hAnsi="宋体" w:cs="宋体" w:hint="eastAsia"/>
                <w:kern w:val="0"/>
                <w:szCs w:val="21"/>
              </w:rPr>
              <w:t>科目名称</w:t>
            </w:r>
          </w:p>
        </w:tc>
        <w:tc>
          <w:tcPr>
            <w:tcW w:w="2835" w:type="dxa"/>
            <w:vMerge/>
          </w:tcPr>
          <w:p w:rsidR="00B72494" w:rsidRDefault="00B72494" w:rsidP="00C6581D">
            <w:pPr>
              <w:spacing w:line="288" w:lineRule="auto"/>
              <w:rPr>
                <w:rFonts w:ascii="宋体" w:hAnsi="宋体" w:cs="宋体"/>
                <w:szCs w:val="21"/>
              </w:rPr>
            </w:pPr>
          </w:p>
        </w:tc>
        <w:tc>
          <w:tcPr>
            <w:tcW w:w="2835" w:type="dxa"/>
            <w:vMerge/>
          </w:tcPr>
          <w:p w:rsidR="00B72494" w:rsidRDefault="00B72494" w:rsidP="00C6581D">
            <w:pPr>
              <w:spacing w:line="288" w:lineRule="auto"/>
              <w:rPr>
                <w:rFonts w:ascii="宋体" w:hAnsi="宋体" w:cs="宋体"/>
                <w:szCs w:val="21"/>
              </w:rPr>
            </w:pPr>
          </w:p>
        </w:tc>
        <w:tc>
          <w:tcPr>
            <w:tcW w:w="2835" w:type="dxa"/>
            <w:vMerge/>
          </w:tcPr>
          <w:p w:rsidR="00B72494" w:rsidRDefault="00B72494" w:rsidP="00C6581D">
            <w:pPr>
              <w:spacing w:line="288" w:lineRule="auto"/>
              <w:rPr>
                <w:rFonts w:ascii="宋体" w:hAnsi="宋体" w:cs="宋体"/>
                <w:szCs w:val="21"/>
              </w:rPr>
            </w:pPr>
          </w:p>
        </w:tc>
      </w:tr>
      <w:tr w:rsidR="00B72494" w:rsidTr="00C6581D">
        <w:trPr>
          <w:cantSplit/>
          <w:trHeight w:val="420"/>
          <w:tblHeader/>
        </w:trPr>
        <w:tc>
          <w:tcPr>
            <w:tcW w:w="5669" w:type="dxa"/>
            <w:gridSpan w:val="2"/>
            <w:vAlign w:val="center"/>
          </w:tcPr>
          <w:p w:rsidR="00B72494" w:rsidRDefault="00B72494" w:rsidP="00C6581D">
            <w:pPr>
              <w:jc w:val="center"/>
              <w:rPr>
                <w:rFonts w:ascii="宋体" w:hAnsi="宋体" w:cs="宋体"/>
                <w:szCs w:val="21"/>
              </w:rPr>
            </w:pPr>
            <w:r>
              <w:rPr>
                <w:rFonts w:ascii="宋体" w:hAnsi="宋体" w:cs="宋体" w:hint="eastAsia"/>
                <w:kern w:val="0"/>
                <w:szCs w:val="21"/>
              </w:rPr>
              <w:t>栏次</w:t>
            </w:r>
          </w:p>
        </w:tc>
        <w:tc>
          <w:tcPr>
            <w:tcW w:w="2835"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1</w:t>
            </w:r>
          </w:p>
        </w:tc>
        <w:tc>
          <w:tcPr>
            <w:tcW w:w="2835"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2</w:t>
            </w:r>
          </w:p>
        </w:tc>
        <w:tc>
          <w:tcPr>
            <w:tcW w:w="2835"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3</w:t>
            </w:r>
          </w:p>
        </w:tc>
      </w:tr>
      <w:tr w:rsidR="00B72494" w:rsidTr="00C6581D">
        <w:trPr>
          <w:cantSplit/>
          <w:trHeight w:val="420"/>
          <w:tblHeader/>
        </w:trPr>
        <w:tc>
          <w:tcPr>
            <w:tcW w:w="1473" w:type="dxa"/>
          </w:tcPr>
          <w:p w:rsidR="00B72494" w:rsidRDefault="00B72494" w:rsidP="00C6581D">
            <w:pPr>
              <w:jc w:val="center"/>
              <w:rPr>
                <w:rFonts w:ascii="宋体" w:hAnsi="宋体" w:cs="宋体"/>
                <w:szCs w:val="21"/>
              </w:rPr>
            </w:pPr>
          </w:p>
        </w:tc>
        <w:tc>
          <w:tcPr>
            <w:tcW w:w="4196" w:type="dxa"/>
            <w:vAlign w:val="center"/>
          </w:tcPr>
          <w:p w:rsidR="00B72494" w:rsidRDefault="00B72494" w:rsidP="00C6581D">
            <w:pPr>
              <w:jc w:val="center"/>
              <w:rPr>
                <w:rFonts w:ascii="宋体" w:hAnsi="宋体" w:cs="宋体"/>
                <w:szCs w:val="21"/>
              </w:rPr>
            </w:pPr>
            <w:r>
              <w:rPr>
                <w:rFonts w:ascii="宋体" w:hAnsi="宋体" w:cs="宋体" w:hint="eastAsia"/>
                <w:szCs w:val="21"/>
              </w:rPr>
              <w:t>合计</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3365.03</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1789.50</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1575.53</w:t>
            </w:r>
          </w:p>
        </w:tc>
      </w:tr>
      <w:tr w:rsidR="00B72494" w:rsidTr="00C6581D">
        <w:trPr>
          <w:cantSplit/>
          <w:trHeight w:val="420"/>
        </w:trPr>
        <w:tc>
          <w:tcPr>
            <w:tcW w:w="1473"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201</w:t>
            </w:r>
          </w:p>
        </w:tc>
        <w:tc>
          <w:tcPr>
            <w:tcW w:w="4196"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一般公共服务支出</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0.05</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0.05</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20"/>
        </w:trPr>
        <w:tc>
          <w:tcPr>
            <w:tcW w:w="1473"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20132</w:t>
            </w:r>
          </w:p>
        </w:tc>
        <w:tc>
          <w:tcPr>
            <w:tcW w:w="4196"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组织事务</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0.05</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0.05</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20"/>
        </w:trPr>
        <w:tc>
          <w:tcPr>
            <w:tcW w:w="1473"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2013201</w:t>
            </w:r>
          </w:p>
        </w:tc>
        <w:tc>
          <w:tcPr>
            <w:tcW w:w="4196"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行政运行</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0.05</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0.05</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20"/>
        </w:trPr>
        <w:tc>
          <w:tcPr>
            <w:tcW w:w="1473"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208</w:t>
            </w:r>
          </w:p>
        </w:tc>
        <w:tc>
          <w:tcPr>
            <w:tcW w:w="4196"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社会保障和就业支出</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301.70</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301.70</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20"/>
        </w:trPr>
        <w:tc>
          <w:tcPr>
            <w:tcW w:w="1473"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20805</w:t>
            </w:r>
          </w:p>
        </w:tc>
        <w:tc>
          <w:tcPr>
            <w:tcW w:w="4196"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行政事业单位养老支出</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301.70</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301.70</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20"/>
        </w:trPr>
        <w:tc>
          <w:tcPr>
            <w:tcW w:w="1473"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2080502</w:t>
            </w:r>
          </w:p>
        </w:tc>
        <w:tc>
          <w:tcPr>
            <w:tcW w:w="4196"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事业单位离退休</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94.90</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94.90</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20"/>
        </w:trPr>
        <w:tc>
          <w:tcPr>
            <w:tcW w:w="1473"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2080505</w:t>
            </w:r>
          </w:p>
        </w:tc>
        <w:tc>
          <w:tcPr>
            <w:tcW w:w="4196"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机关事业单位基本养老保险缴费支出</w:t>
            </w:r>
          </w:p>
        </w:tc>
        <w:tc>
          <w:tcPr>
            <w:tcW w:w="2835" w:type="dxa"/>
            <w:vAlign w:val="center"/>
          </w:tcPr>
          <w:p w:rsidR="00B72494" w:rsidRPr="00A953A3" w:rsidRDefault="00B72494" w:rsidP="00C6581D">
            <w:pPr>
              <w:widowControl/>
              <w:jc w:val="right"/>
              <w:rPr>
                <w:rFonts w:ascii="宋体" w:hAnsi="宋体" w:cs="宋体"/>
                <w:kern w:val="0"/>
                <w:szCs w:val="21"/>
              </w:rPr>
            </w:pPr>
            <w:r>
              <w:rPr>
                <w:rFonts w:ascii="宋体" w:hAnsi="宋体" w:cs="宋体" w:hint="eastAsia"/>
                <w:kern w:val="0"/>
                <w:szCs w:val="21"/>
              </w:rPr>
              <w:t>138.00</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138.00</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20"/>
        </w:trPr>
        <w:tc>
          <w:tcPr>
            <w:tcW w:w="1473"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2080506</w:t>
            </w:r>
          </w:p>
        </w:tc>
        <w:tc>
          <w:tcPr>
            <w:tcW w:w="4196"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机关事业单位职业年金缴费支出</w:t>
            </w:r>
          </w:p>
        </w:tc>
        <w:tc>
          <w:tcPr>
            <w:tcW w:w="2835" w:type="dxa"/>
            <w:vAlign w:val="center"/>
          </w:tcPr>
          <w:p w:rsidR="00B72494" w:rsidRPr="00A953A3" w:rsidRDefault="00B72494" w:rsidP="00C6581D">
            <w:pPr>
              <w:widowControl/>
              <w:jc w:val="right"/>
              <w:rPr>
                <w:rFonts w:ascii="宋体" w:hAnsi="宋体" w:cs="宋体"/>
                <w:kern w:val="0"/>
                <w:szCs w:val="21"/>
              </w:rPr>
            </w:pPr>
            <w:r>
              <w:rPr>
                <w:rFonts w:ascii="宋体" w:hAnsi="宋体" w:cs="宋体" w:hint="eastAsia"/>
                <w:kern w:val="0"/>
                <w:szCs w:val="21"/>
              </w:rPr>
              <w:t>68.79</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68.79</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20"/>
        </w:trPr>
        <w:tc>
          <w:tcPr>
            <w:tcW w:w="1473"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210</w:t>
            </w:r>
          </w:p>
        </w:tc>
        <w:tc>
          <w:tcPr>
            <w:tcW w:w="4196"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卫生健康支出</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2882.99</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1307.46</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1575.53</w:t>
            </w:r>
          </w:p>
        </w:tc>
      </w:tr>
      <w:tr w:rsidR="00B72494" w:rsidTr="00C6581D">
        <w:trPr>
          <w:cantSplit/>
          <w:trHeight w:val="420"/>
        </w:trPr>
        <w:tc>
          <w:tcPr>
            <w:tcW w:w="1473"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21001</w:t>
            </w:r>
          </w:p>
        </w:tc>
        <w:tc>
          <w:tcPr>
            <w:tcW w:w="4196"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卫生健康管理事务</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1276.95</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1262.75</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14.20</w:t>
            </w:r>
          </w:p>
        </w:tc>
      </w:tr>
      <w:tr w:rsidR="00B72494" w:rsidTr="00C6581D">
        <w:trPr>
          <w:cantSplit/>
          <w:trHeight w:val="420"/>
        </w:trPr>
        <w:tc>
          <w:tcPr>
            <w:tcW w:w="1473"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2100101</w:t>
            </w:r>
          </w:p>
        </w:tc>
        <w:tc>
          <w:tcPr>
            <w:tcW w:w="4196"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行政运行</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1262.75</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1262.75</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20"/>
        </w:trPr>
        <w:tc>
          <w:tcPr>
            <w:tcW w:w="1473"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2100199</w:t>
            </w:r>
          </w:p>
        </w:tc>
        <w:tc>
          <w:tcPr>
            <w:tcW w:w="4196"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其他卫生健康管理事务支出</w:t>
            </w:r>
          </w:p>
        </w:tc>
        <w:tc>
          <w:tcPr>
            <w:tcW w:w="2835" w:type="dxa"/>
            <w:vAlign w:val="center"/>
          </w:tcPr>
          <w:p w:rsidR="00B72494" w:rsidRPr="00A953A3" w:rsidRDefault="00B72494" w:rsidP="00C6581D">
            <w:pPr>
              <w:widowControl/>
              <w:jc w:val="right"/>
              <w:rPr>
                <w:rFonts w:ascii="宋体" w:hAnsi="宋体" w:cs="宋体"/>
                <w:kern w:val="0"/>
                <w:szCs w:val="21"/>
              </w:rPr>
            </w:pPr>
            <w:r>
              <w:rPr>
                <w:rFonts w:ascii="宋体" w:hAnsi="宋体" w:cs="宋体" w:hint="eastAsia"/>
                <w:kern w:val="0"/>
                <w:szCs w:val="21"/>
              </w:rPr>
              <w:t>14.20</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14.20</w:t>
            </w:r>
          </w:p>
        </w:tc>
      </w:tr>
      <w:tr w:rsidR="00B72494" w:rsidTr="00C6581D">
        <w:trPr>
          <w:cantSplit/>
          <w:trHeight w:val="420"/>
        </w:trPr>
        <w:tc>
          <w:tcPr>
            <w:tcW w:w="1473"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lastRenderedPageBreak/>
              <w:t>21003</w:t>
            </w:r>
          </w:p>
        </w:tc>
        <w:tc>
          <w:tcPr>
            <w:tcW w:w="4196"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基层医疗卫生机构</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79.45</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79.45</w:t>
            </w:r>
          </w:p>
        </w:tc>
      </w:tr>
      <w:tr w:rsidR="00B72494" w:rsidTr="00C6581D">
        <w:trPr>
          <w:cantSplit/>
          <w:trHeight w:val="420"/>
        </w:trPr>
        <w:tc>
          <w:tcPr>
            <w:tcW w:w="1473"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2100301</w:t>
            </w:r>
          </w:p>
        </w:tc>
        <w:tc>
          <w:tcPr>
            <w:tcW w:w="4196"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城市社区卫生机构</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66.74</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66.74</w:t>
            </w:r>
          </w:p>
        </w:tc>
      </w:tr>
      <w:tr w:rsidR="00B72494" w:rsidTr="00C6581D">
        <w:trPr>
          <w:cantSplit/>
          <w:trHeight w:val="420"/>
        </w:trPr>
        <w:tc>
          <w:tcPr>
            <w:tcW w:w="1473"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2100399</w:t>
            </w:r>
          </w:p>
        </w:tc>
        <w:tc>
          <w:tcPr>
            <w:tcW w:w="4196"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其他基层医疗卫生机构支出</w:t>
            </w:r>
          </w:p>
        </w:tc>
        <w:tc>
          <w:tcPr>
            <w:tcW w:w="2835" w:type="dxa"/>
            <w:vAlign w:val="center"/>
          </w:tcPr>
          <w:p w:rsidR="00B72494" w:rsidRPr="00695FBB" w:rsidRDefault="00B72494" w:rsidP="00C6581D">
            <w:pPr>
              <w:widowControl/>
              <w:jc w:val="right"/>
              <w:rPr>
                <w:rFonts w:ascii="宋体" w:hAnsi="宋体" w:cs="宋体"/>
                <w:kern w:val="0"/>
                <w:szCs w:val="21"/>
              </w:rPr>
            </w:pPr>
            <w:r>
              <w:rPr>
                <w:rFonts w:ascii="宋体" w:hAnsi="宋体" w:cs="宋体" w:hint="eastAsia"/>
                <w:kern w:val="0"/>
                <w:szCs w:val="21"/>
              </w:rPr>
              <w:t>12.71</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12.71</w:t>
            </w:r>
          </w:p>
        </w:tc>
      </w:tr>
      <w:tr w:rsidR="00B72494" w:rsidTr="00C6581D">
        <w:trPr>
          <w:cantSplit/>
          <w:trHeight w:val="420"/>
        </w:trPr>
        <w:tc>
          <w:tcPr>
            <w:tcW w:w="1473"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21004</w:t>
            </w:r>
          </w:p>
        </w:tc>
        <w:tc>
          <w:tcPr>
            <w:tcW w:w="4196"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公共卫生</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982.35</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982.35</w:t>
            </w:r>
          </w:p>
        </w:tc>
      </w:tr>
      <w:tr w:rsidR="00B72494" w:rsidTr="00C6581D">
        <w:trPr>
          <w:cantSplit/>
          <w:trHeight w:val="420"/>
        </w:trPr>
        <w:tc>
          <w:tcPr>
            <w:tcW w:w="1473"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2100408</w:t>
            </w:r>
          </w:p>
        </w:tc>
        <w:tc>
          <w:tcPr>
            <w:tcW w:w="4196"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基本公共卫生服务</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599.86</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599.86</w:t>
            </w:r>
          </w:p>
        </w:tc>
      </w:tr>
      <w:tr w:rsidR="00B72494" w:rsidTr="00C6581D">
        <w:trPr>
          <w:cantSplit/>
          <w:trHeight w:val="420"/>
        </w:trPr>
        <w:tc>
          <w:tcPr>
            <w:tcW w:w="1473"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2100409</w:t>
            </w:r>
          </w:p>
        </w:tc>
        <w:tc>
          <w:tcPr>
            <w:tcW w:w="4196"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重大公共卫生服务</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21.44</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21.44</w:t>
            </w:r>
          </w:p>
        </w:tc>
      </w:tr>
      <w:tr w:rsidR="00B72494" w:rsidTr="00C6581D">
        <w:trPr>
          <w:cantSplit/>
          <w:trHeight w:val="420"/>
        </w:trPr>
        <w:tc>
          <w:tcPr>
            <w:tcW w:w="1473"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2100410</w:t>
            </w:r>
          </w:p>
        </w:tc>
        <w:tc>
          <w:tcPr>
            <w:tcW w:w="4196"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突发公共卫生事件应急处理</w:t>
            </w:r>
          </w:p>
        </w:tc>
        <w:tc>
          <w:tcPr>
            <w:tcW w:w="2835" w:type="dxa"/>
            <w:vAlign w:val="center"/>
          </w:tcPr>
          <w:p w:rsidR="00B72494" w:rsidRPr="00695FBB" w:rsidRDefault="00B72494" w:rsidP="00C6581D">
            <w:pPr>
              <w:widowControl/>
              <w:jc w:val="right"/>
              <w:rPr>
                <w:rFonts w:ascii="宋体" w:hAnsi="宋体" w:cs="宋体"/>
                <w:kern w:val="0"/>
                <w:szCs w:val="21"/>
              </w:rPr>
            </w:pPr>
            <w:r>
              <w:rPr>
                <w:rFonts w:ascii="宋体" w:hAnsi="宋体" w:cs="宋体" w:hint="eastAsia"/>
                <w:kern w:val="0"/>
                <w:szCs w:val="21"/>
              </w:rPr>
              <w:t>308.64</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308.64</w:t>
            </w:r>
          </w:p>
        </w:tc>
      </w:tr>
      <w:tr w:rsidR="00B72494" w:rsidTr="00C6581D">
        <w:trPr>
          <w:cantSplit/>
          <w:trHeight w:val="420"/>
        </w:trPr>
        <w:tc>
          <w:tcPr>
            <w:tcW w:w="1473"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2100499</w:t>
            </w:r>
          </w:p>
        </w:tc>
        <w:tc>
          <w:tcPr>
            <w:tcW w:w="4196"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其他公共卫生支出</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52.41</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52.41</w:t>
            </w:r>
          </w:p>
        </w:tc>
      </w:tr>
      <w:tr w:rsidR="00B72494" w:rsidTr="00C6581D">
        <w:trPr>
          <w:cantSplit/>
          <w:trHeight w:val="420"/>
        </w:trPr>
        <w:tc>
          <w:tcPr>
            <w:tcW w:w="1473"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21006</w:t>
            </w:r>
          </w:p>
        </w:tc>
        <w:tc>
          <w:tcPr>
            <w:tcW w:w="4196"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中医药</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5.00</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5.00</w:t>
            </w:r>
          </w:p>
        </w:tc>
      </w:tr>
      <w:tr w:rsidR="00B72494" w:rsidTr="00C6581D">
        <w:trPr>
          <w:cantSplit/>
          <w:trHeight w:val="420"/>
        </w:trPr>
        <w:tc>
          <w:tcPr>
            <w:tcW w:w="1473"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2100601</w:t>
            </w:r>
          </w:p>
        </w:tc>
        <w:tc>
          <w:tcPr>
            <w:tcW w:w="4196"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中医（民族医）药专项</w:t>
            </w:r>
          </w:p>
        </w:tc>
        <w:tc>
          <w:tcPr>
            <w:tcW w:w="2835" w:type="dxa"/>
            <w:vAlign w:val="center"/>
          </w:tcPr>
          <w:p w:rsidR="00B72494" w:rsidRPr="00695FBB" w:rsidRDefault="00B72494" w:rsidP="00C6581D">
            <w:pPr>
              <w:widowControl/>
              <w:jc w:val="right"/>
              <w:rPr>
                <w:rFonts w:ascii="宋体" w:hAnsi="宋体" w:cs="宋体"/>
                <w:kern w:val="0"/>
                <w:szCs w:val="21"/>
              </w:rPr>
            </w:pPr>
            <w:r>
              <w:rPr>
                <w:rFonts w:ascii="宋体" w:hAnsi="宋体" w:cs="宋体" w:hint="eastAsia"/>
                <w:kern w:val="0"/>
                <w:szCs w:val="21"/>
              </w:rPr>
              <w:t>5.00</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5.00</w:t>
            </w:r>
          </w:p>
        </w:tc>
      </w:tr>
      <w:tr w:rsidR="00B72494" w:rsidTr="00C6581D">
        <w:trPr>
          <w:cantSplit/>
          <w:trHeight w:val="420"/>
        </w:trPr>
        <w:tc>
          <w:tcPr>
            <w:tcW w:w="1473"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21007</w:t>
            </w:r>
          </w:p>
        </w:tc>
        <w:tc>
          <w:tcPr>
            <w:tcW w:w="4196"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计划生育事务</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494.53</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494.53</w:t>
            </w:r>
          </w:p>
        </w:tc>
      </w:tr>
      <w:tr w:rsidR="00B72494" w:rsidTr="00C6581D">
        <w:trPr>
          <w:cantSplit/>
          <w:trHeight w:val="420"/>
        </w:trPr>
        <w:tc>
          <w:tcPr>
            <w:tcW w:w="1473"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2100799</w:t>
            </w:r>
          </w:p>
        </w:tc>
        <w:tc>
          <w:tcPr>
            <w:tcW w:w="4196"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其他计划生育事务支出</w:t>
            </w:r>
          </w:p>
        </w:tc>
        <w:tc>
          <w:tcPr>
            <w:tcW w:w="2835" w:type="dxa"/>
            <w:vAlign w:val="center"/>
          </w:tcPr>
          <w:p w:rsidR="00B72494" w:rsidRPr="00EF0C0B" w:rsidRDefault="00B72494" w:rsidP="00C6581D">
            <w:pPr>
              <w:widowControl/>
              <w:jc w:val="right"/>
              <w:rPr>
                <w:rFonts w:ascii="宋体" w:hAnsi="宋体" w:cs="宋体"/>
                <w:kern w:val="0"/>
                <w:szCs w:val="21"/>
              </w:rPr>
            </w:pPr>
            <w:r>
              <w:rPr>
                <w:rFonts w:ascii="宋体" w:hAnsi="宋体" w:cs="宋体" w:hint="eastAsia"/>
                <w:kern w:val="0"/>
                <w:szCs w:val="21"/>
              </w:rPr>
              <w:t>494.53</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494.53</w:t>
            </w:r>
          </w:p>
        </w:tc>
      </w:tr>
      <w:tr w:rsidR="00B72494" w:rsidTr="00C6581D">
        <w:trPr>
          <w:cantSplit/>
          <w:trHeight w:val="420"/>
        </w:trPr>
        <w:tc>
          <w:tcPr>
            <w:tcW w:w="1473"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21011</w:t>
            </w:r>
          </w:p>
        </w:tc>
        <w:tc>
          <w:tcPr>
            <w:tcW w:w="4196"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行政事业单位医疗</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44.71</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44.71</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20"/>
        </w:trPr>
        <w:tc>
          <w:tcPr>
            <w:tcW w:w="1473"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lastRenderedPageBreak/>
              <w:t>2101102</w:t>
            </w:r>
          </w:p>
        </w:tc>
        <w:tc>
          <w:tcPr>
            <w:tcW w:w="4196"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事业单位医疗</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44.71</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44.71</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20"/>
        </w:trPr>
        <w:tc>
          <w:tcPr>
            <w:tcW w:w="1473"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221</w:t>
            </w:r>
          </w:p>
        </w:tc>
        <w:tc>
          <w:tcPr>
            <w:tcW w:w="4196"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住房保障支出</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180.29</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180.29</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20"/>
        </w:trPr>
        <w:tc>
          <w:tcPr>
            <w:tcW w:w="1473"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22102</w:t>
            </w:r>
          </w:p>
        </w:tc>
        <w:tc>
          <w:tcPr>
            <w:tcW w:w="4196"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住房改革支出</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180.29</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180.29</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20"/>
        </w:trPr>
        <w:tc>
          <w:tcPr>
            <w:tcW w:w="1473"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2210201</w:t>
            </w:r>
          </w:p>
        </w:tc>
        <w:tc>
          <w:tcPr>
            <w:tcW w:w="4196"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住房公积金</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180.29</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180.29</w:t>
            </w:r>
          </w:p>
        </w:tc>
        <w:tc>
          <w:tcPr>
            <w:tcW w:w="283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bl>
    <w:p w:rsidR="00B72494" w:rsidRDefault="00B72494" w:rsidP="00B72494">
      <w:pPr>
        <w:spacing w:line="360" w:lineRule="auto"/>
        <w:ind w:firstLineChars="200" w:firstLine="420"/>
        <w:rPr>
          <w:rFonts w:ascii="宋体" w:hAnsi="宋体" w:cs="宋体"/>
          <w:szCs w:val="21"/>
        </w:rPr>
      </w:pPr>
      <w:r>
        <w:rPr>
          <w:rFonts w:ascii="宋体" w:hAnsi="宋体" w:cs="宋体" w:hint="eastAsia"/>
          <w:szCs w:val="21"/>
        </w:rPr>
        <w:t>注：</w:t>
      </w:r>
      <w:bookmarkStart w:id="36" w:name="PO_part2Table1Remark5"/>
      <w:r>
        <w:rPr>
          <w:rFonts w:ascii="宋体" w:hAnsi="宋体" w:cs="宋体" w:hint="eastAsia"/>
          <w:szCs w:val="21"/>
        </w:rPr>
        <w:t>本表反映部门（单位）本年度一般公共预算财政拨款实际支出情况。</w:t>
      </w:r>
    </w:p>
    <w:p w:rsidR="00B72494" w:rsidRDefault="00B72494" w:rsidP="00B72494">
      <w:pPr>
        <w:spacing w:line="360" w:lineRule="auto"/>
        <w:ind w:firstLineChars="400" w:firstLine="840"/>
        <w:rPr>
          <w:rFonts w:ascii="宋体" w:hAnsi="宋体" w:cs="宋体"/>
        </w:rPr>
      </w:pPr>
      <w:r>
        <w:rPr>
          <w:rFonts w:ascii="宋体" w:hAnsi="宋体" w:cs="宋体" w:hint="eastAsia"/>
          <w:szCs w:val="21"/>
        </w:rPr>
        <w:t xml:space="preserve">无数据的部门（单位）可增加本表本年度无发生额等表述。如有数据，无其他需备注事项，请删除本行内容  </w:t>
      </w:r>
      <w:bookmarkEnd w:id="36"/>
      <w:r>
        <w:rPr>
          <w:rFonts w:ascii="宋体" w:hAnsi="宋体" w:cs="宋体" w:hint="eastAsia"/>
          <w:sz w:val="28"/>
          <w:szCs w:val="28"/>
        </w:rPr>
        <w:t xml:space="preserve"> </w:t>
      </w:r>
      <w:bookmarkEnd w:id="33"/>
    </w:p>
    <w:p w:rsidR="00B72494" w:rsidRDefault="00B72494" w:rsidP="00B72494">
      <w:pPr>
        <w:widowControl/>
        <w:spacing w:line="360" w:lineRule="auto"/>
        <w:ind w:firstLineChars="200" w:firstLine="560"/>
        <w:rPr>
          <w:rFonts w:ascii="宋体" w:hAnsi="宋体" w:cs="宋体"/>
          <w:sz w:val="28"/>
          <w:szCs w:val="28"/>
        </w:rPr>
        <w:sectPr w:rsidR="00B72494">
          <w:pgSz w:w="16838" w:h="11906" w:orient="landscape"/>
          <w:pgMar w:top="1531" w:right="1440" w:bottom="1531" w:left="1440" w:header="851" w:footer="992" w:gutter="0"/>
          <w:cols w:space="720"/>
          <w:docGrid w:type="lines" w:linePitch="312"/>
        </w:sectPr>
      </w:pPr>
    </w:p>
    <w:p w:rsidR="00B72494" w:rsidRDefault="00B72494" w:rsidP="00B72494">
      <w:pPr>
        <w:spacing w:line="288" w:lineRule="auto"/>
        <w:rPr>
          <w:rFonts w:ascii="宋体" w:hAnsi="宋体" w:cs="宋体"/>
        </w:rPr>
      </w:pPr>
      <w:bookmarkStart w:id="37" w:name="PO_part2Table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70"/>
        <w:gridCol w:w="3675"/>
        <w:gridCol w:w="2045"/>
        <w:gridCol w:w="1417"/>
        <w:gridCol w:w="3468"/>
        <w:gridCol w:w="2199"/>
      </w:tblGrid>
      <w:tr w:rsidR="00B72494" w:rsidTr="00C6581D">
        <w:trPr>
          <w:cantSplit/>
          <w:trHeight w:val="408"/>
          <w:tblHeader/>
        </w:trPr>
        <w:tc>
          <w:tcPr>
            <w:tcW w:w="14174" w:type="dxa"/>
            <w:gridSpan w:val="6"/>
            <w:tcBorders>
              <w:top w:val="nil"/>
              <w:left w:val="nil"/>
              <w:bottom w:val="nil"/>
              <w:right w:val="nil"/>
            </w:tcBorders>
            <w:vAlign w:val="center"/>
          </w:tcPr>
          <w:p w:rsidR="00B72494" w:rsidRDefault="00B72494" w:rsidP="00C6581D">
            <w:pPr>
              <w:jc w:val="right"/>
              <w:rPr>
                <w:rFonts w:ascii="宋体" w:hAnsi="宋体" w:cs="宋体"/>
              </w:rPr>
            </w:pPr>
            <w:r>
              <w:rPr>
                <w:rFonts w:ascii="宋体" w:hAnsi="宋体" w:cs="宋体" w:hint="eastAsia"/>
                <w:kern w:val="0"/>
                <w:sz w:val="20"/>
                <w:szCs w:val="20"/>
              </w:rPr>
              <w:t>表6</w:t>
            </w:r>
          </w:p>
        </w:tc>
      </w:tr>
      <w:tr w:rsidR="00B72494" w:rsidTr="00C6581D">
        <w:trPr>
          <w:cantSplit/>
          <w:trHeight w:val="408"/>
          <w:tblHeader/>
        </w:trPr>
        <w:tc>
          <w:tcPr>
            <w:tcW w:w="14174" w:type="dxa"/>
            <w:gridSpan w:val="6"/>
            <w:tcBorders>
              <w:top w:val="nil"/>
              <w:left w:val="nil"/>
              <w:bottom w:val="nil"/>
              <w:right w:val="nil"/>
            </w:tcBorders>
          </w:tcPr>
          <w:p w:rsidR="00B72494" w:rsidRDefault="00B72494" w:rsidP="00C6581D">
            <w:pPr>
              <w:jc w:val="center"/>
              <w:rPr>
                <w:rFonts w:ascii="宋体" w:hAnsi="宋体" w:cs="宋体"/>
                <w:b/>
                <w:szCs w:val="21"/>
              </w:rPr>
            </w:pPr>
            <w:r>
              <w:rPr>
                <w:rFonts w:ascii="宋体" w:hAnsi="宋体" w:cs="宋体" w:hint="eastAsia"/>
                <w:b/>
                <w:kern w:val="0"/>
                <w:sz w:val="32"/>
                <w:szCs w:val="32"/>
              </w:rPr>
              <w:t>一般公共预算财政拨款基本支出决算明细表</w:t>
            </w:r>
          </w:p>
        </w:tc>
      </w:tr>
      <w:tr w:rsidR="00B72494" w:rsidTr="00C6581D">
        <w:trPr>
          <w:cantSplit/>
          <w:trHeight w:val="408"/>
          <w:tblHeader/>
        </w:trPr>
        <w:tc>
          <w:tcPr>
            <w:tcW w:w="11975" w:type="dxa"/>
            <w:gridSpan w:val="5"/>
            <w:tcBorders>
              <w:top w:val="nil"/>
              <w:left w:val="nil"/>
              <w:bottom w:val="single" w:sz="4" w:space="0" w:color="auto"/>
              <w:right w:val="nil"/>
            </w:tcBorders>
            <w:vAlign w:val="center"/>
          </w:tcPr>
          <w:p w:rsidR="00B72494" w:rsidRDefault="00B72494" w:rsidP="00C6581D">
            <w:pPr>
              <w:jc w:val="left"/>
              <w:rPr>
                <w:rFonts w:ascii="宋体" w:hAnsi="宋体" w:cs="宋体"/>
                <w:sz w:val="20"/>
                <w:szCs w:val="20"/>
              </w:rPr>
            </w:pPr>
            <w:bookmarkStart w:id="38" w:name="PO_part2DivName6"/>
            <w:r>
              <w:rPr>
                <w:rFonts w:ascii="宋体" w:hAnsi="宋体" w:cs="宋体" w:hint="eastAsia"/>
                <w:kern w:val="0"/>
                <w:sz w:val="20"/>
                <w:szCs w:val="20"/>
              </w:rPr>
              <w:t xml:space="preserve"> 部门（单位）</w:t>
            </w:r>
            <w:r>
              <w:rPr>
                <w:rFonts w:ascii="宋体" w:hAnsi="宋体" w:cs="宋体" w:hint="eastAsia"/>
                <w:kern w:val="0"/>
                <w:sz w:val="11"/>
                <w:szCs w:val="11"/>
              </w:rPr>
              <w:t xml:space="preserve"> </w:t>
            </w:r>
            <w:bookmarkEnd w:id="38"/>
            <w:r>
              <w:rPr>
                <w:rFonts w:ascii="宋体" w:hAnsi="宋体" w:cs="宋体" w:hint="eastAsia"/>
                <w:kern w:val="0"/>
                <w:sz w:val="20"/>
                <w:szCs w:val="20"/>
              </w:rPr>
              <w:t>：</w:t>
            </w:r>
            <w:bookmarkStart w:id="39" w:name="PO_part2Table6DivName1"/>
            <w:r>
              <w:rPr>
                <w:rFonts w:ascii="宋体" w:hAnsi="宋体" w:cs="宋体" w:hint="eastAsia"/>
                <w:kern w:val="0"/>
                <w:sz w:val="20"/>
                <w:szCs w:val="20"/>
              </w:rPr>
              <w:t xml:space="preserve">中山市民众街道社区卫生服务中心 </w:t>
            </w:r>
            <w:bookmarkEnd w:id="39"/>
          </w:p>
        </w:tc>
        <w:tc>
          <w:tcPr>
            <w:tcW w:w="2199" w:type="dxa"/>
            <w:tcBorders>
              <w:top w:val="nil"/>
              <w:left w:val="nil"/>
              <w:bottom w:val="single" w:sz="4" w:space="0" w:color="auto"/>
              <w:right w:val="nil"/>
            </w:tcBorders>
            <w:vAlign w:val="center"/>
          </w:tcPr>
          <w:p w:rsidR="00B72494" w:rsidRDefault="00B72494" w:rsidP="00C6581D">
            <w:pPr>
              <w:jc w:val="right"/>
              <w:rPr>
                <w:rFonts w:ascii="宋体" w:hAnsi="宋体" w:cs="宋体"/>
                <w:sz w:val="20"/>
                <w:szCs w:val="20"/>
              </w:rPr>
            </w:pPr>
            <w:r>
              <w:rPr>
                <w:rFonts w:ascii="宋体" w:hAnsi="宋体" w:cs="宋体" w:hint="eastAsia"/>
                <w:kern w:val="0"/>
                <w:sz w:val="20"/>
                <w:szCs w:val="20"/>
              </w:rPr>
              <w:t>单位：万元</w:t>
            </w:r>
          </w:p>
        </w:tc>
      </w:tr>
      <w:tr w:rsidR="00B72494" w:rsidTr="00C6581D">
        <w:trPr>
          <w:cantSplit/>
          <w:trHeight w:val="408"/>
          <w:tblHeader/>
        </w:trPr>
        <w:tc>
          <w:tcPr>
            <w:tcW w:w="7090" w:type="dxa"/>
            <w:gridSpan w:val="3"/>
            <w:tcBorders>
              <w:top w:val="single" w:sz="4" w:space="0" w:color="auto"/>
            </w:tcBorders>
            <w:vAlign w:val="center"/>
          </w:tcPr>
          <w:p w:rsidR="00B72494" w:rsidRDefault="00B72494" w:rsidP="00C6581D">
            <w:pPr>
              <w:jc w:val="center"/>
              <w:rPr>
                <w:rFonts w:ascii="宋体" w:hAnsi="宋体" w:cs="宋体"/>
                <w:szCs w:val="21"/>
              </w:rPr>
            </w:pPr>
            <w:r>
              <w:rPr>
                <w:rFonts w:ascii="宋体" w:hAnsi="宋体" w:cs="宋体" w:hint="eastAsia"/>
                <w:kern w:val="0"/>
                <w:szCs w:val="21"/>
              </w:rPr>
              <w:t>人员经费</w:t>
            </w:r>
          </w:p>
        </w:tc>
        <w:tc>
          <w:tcPr>
            <w:tcW w:w="7084" w:type="dxa"/>
            <w:gridSpan w:val="3"/>
            <w:tcBorders>
              <w:top w:val="single" w:sz="4" w:space="0" w:color="auto"/>
            </w:tcBorders>
            <w:vAlign w:val="center"/>
          </w:tcPr>
          <w:p w:rsidR="00B72494" w:rsidRDefault="00B72494" w:rsidP="00C6581D">
            <w:pPr>
              <w:jc w:val="center"/>
              <w:rPr>
                <w:rFonts w:ascii="宋体" w:hAnsi="宋体" w:cs="宋体"/>
                <w:szCs w:val="21"/>
              </w:rPr>
            </w:pPr>
            <w:r>
              <w:rPr>
                <w:rFonts w:ascii="宋体" w:hAnsi="宋体" w:cs="宋体" w:hint="eastAsia"/>
                <w:kern w:val="0"/>
                <w:szCs w:val="21"/>
              </w:rPr>
              <w:t>公用经费</w:t>
            </w:r>
          </w:p>
        </w:tc>
      </w:tr>
      <w:tr w:rsidR="00B72494" w:rsidTr="00C6581D">
        <w:trPr>
          <w:cantSplit/>
          <w:trHeight w:val="408"/>
          <w:tblHeader/>
        </w:trPr>
        <w:tc>
          <w:tcPr>
            <w:tcW w:w="1370"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经济分类</w:t>
            </w:r>
            <w:r>
              <w:rPr>
                <w:rFonts w:ascii="宋体" w:hAnsi="宋体" w:cs="宋体" w:hint="eastAsia"/>
                <w:kern w:val="0"/>
                <w:szCs w:val="21"/>
              </w:rPr>
              <w:br/>
              <w:t>科目编码</w:t>
            </w:r>
          </w:p>
        </w:tc>
        <w:tc>
          <w:tcPr>
            <w:tcW w:w="3675"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科目名称</w:t>
            </w:r>
          </w:p>
        </w:tc>
        <w:tc>
          <w:tcPr>
            <w:tcW w:w="2045"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金额</w:t>
            </w:r>
          </w:p>
        </w:tc>
        <w:tc>
          <w:tcPr>
            <w:tcW w:w="1417"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经济分类</w:t>
            </w:r>
            <w:r>
              <w:rPr>
                <w:rFonts w:ascii="宋体" w:hAnsi="宋体" w:cs="宋体" w:hint="eastAsia"/>
                <w:kern w:val="0"/>
                <w:szCs w:val="21"/>
              </w:rPr>
              <w:br/>
              <w:t>科目编码</w:t>
            </w:r>
          </w:p>
        </w:tc>
        <w:tc>
          <w:tcPr>
            <w:tcW w:w="3468"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科目名称</w:t>
            </w:r>
          </w:p>
        </w:tc>
        <w:tc>
          <w:tcPr>
            <w:tcW w:w="2199"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金额</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301</w:t>
            </w: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工资福利支出</w:t>
            </w:r>
          </w:p>
        </w:tc>
        <w:tc>
          <w:tcPr>
            <w:tcW w:w="2045"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1694.60</w:t>
            </w: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302</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商品和服务支出</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30101</w:t>
            </w: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基本工资</w:t>
            </w:r>
          </w:p>
        </w:tc>
        <w:tc>
          <w:tcPr>
            <w:tcW w:w="2045"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271.23</w:t>
            </w: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30201</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办公费</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30102</w:t>
            </w: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津贴补贴</w:t>
            </w:r>
          </w:p>
        </w:tc>
        <w:tc>
          <w:tcPr>
            <w:tcW w:w="2045"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442.27</w:t>
            </w: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30202</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印刷费</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30103</w:t>
            </w: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奖金</w:t>
            </w:r>
          </w:p>
        </w:tc>
        <w:tc>
          <w:tcPr>
            <w:tcW w:w="2045"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278.32</w:t>
            </w: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30203</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咨询费</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30106</w:t>
            </w: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伙食补助费</w:t>
            </w:r>
          </w:p>
        </w:tc>
        <w:tc>
          <w:tcPr>
            <w:tcW w:w="2045"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30204</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手续费</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30107</w:t>
            </w: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绩效工资</w:t>
            </w:r>
          </w:p>
        </w:tc>
        <w:tc>
          <w:tcPr>
            <w:tcW w:w="2045"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30205</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水费</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30108</w:t>
            </w: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机关事业单位基本养老保险缴费</w:t>
            </w:r>
          </w:p>
        </w:tc>
        <w:tc>
          <w:tcPr>
            <w:tcW w:w="2045"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138.00</w:t>
            </w: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30206</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电费</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30109</w:t>
            </w: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职业年金缴费</w:t>
            </w:r>
          </w:p>
        </w:tc>
        <w:tc>
          <w:tcPr>
            <w:tcW w:w="2045"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68.79</w:t>
            </w: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30207</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邮电费</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30110</w:t>
            </w: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职工基本医疗保险缴费</w:t>
            </w:r>
          </w:p>
        </w:tc>
        <w:tc>
          <w:tcPr>
            <w:tcW w:w="2045"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44.71</w:t>
            </w: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30208</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取暖费</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30111</w:t>
            </w: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公务员医疗补助缴费</w:t>
            </w:r>
          </w:p>
        </w:tc>
        <w:tc>
          <w:tcPr>
            <w:tcW w:w="2045"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30209</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物业管理费</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30112</w:t>
            </w: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其他社会保障缴费</w:t>
            </w:r>
          </w:p>
        </w:tc>
        <w:tc>
          <w:tcPr>
            <w:tcW w:w="2045"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30211</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差旅费</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30113</w:t>
            </w: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住房公积金</w:t>
            </w:r>
          </w:p>
        </w:tc>
        <w:tc>
          <w:tcPr>
            <w:tcW w:w="2045"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180.29</w:t>
            </w: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30212</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因公出国（境）费用</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30114</w:t>
            </w: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医疗费</w:t>
            </w:r>
          </w:p>
        </w:tc>
        <w:tc>
          <w:tcPr>
            <w:tcW w:w="2045"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30213</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维修(护)费</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30199</w:t>
            </w: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其他工资福利支出</w:t>
            </w:r>
          </w:p>
        </w:tc>
        <w:tc>
          <w:tcPr>
            <w:tcW w:w="2045"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270.99</w:t>
            </w: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30214</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租赁费</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lastRenderedPageBreak/>
              <w:t>303</w:t>
            </w: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对个人和家庭的补助</w:t>
            </w:r>
          </w:p>
        </w:tc>
        <w:tc>
          <w:tcPr>
            <w:tcW w:w="2045"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30215</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会议费</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30301</w:t>
            </w: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离休费</w:t>
            </w:r>
          </w:p>
        </w:tc>
        <w:tc>
          <w:tcPr>
            <w:tcW w:w="2045"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30216</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培训费</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30302</w:t>
            </w: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退休费</w:t>
            </w:r>
          </w:p>
        </w:tc>
        <w:tc>
          <w:tcPr>
            <w:tcW w:w="2045"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94.90</w:t>
            </w: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30217</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公务接待费</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30303</w:t>
            </w: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退职（役）费</w:t>
            </w:r>
          </w:p>
        </w:tc>
        <w:tc>
          <w:tcPr>
            <w:tcW w:w="2045"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30218</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专用材料费</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30304</w:t>
            </w: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抚恤金</w:t>
            </w:r>
          </w:p>
        </w:tc>
        <w:tc>
          <w:tcPr>
            <w:tcW w:w="2045"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30224</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被装购置费</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30305</w:t>
            </w: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生活补助</w:t>
            </w:r>
          </w:p>
        </w:tc>
        <w:tc>
          <w:tcPr>
            <w:tcW w:w="2045"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30225</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专用燃料费</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30306</w:t>
            </w: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救济费</w:t>
            </w:r>
          </w:p>
        </w:tc>
        <w:tc>
          <w:tcPr>
            <w:tcW w:w="2045"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30226</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劳务费</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30307</w:t>
            </w: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医疗费补助</w:t>
            </w:r>
          </w:p>
        </w:tc>
        <w:tc>
          <w:tcPr>
            <w:tcW w:w="2045"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30227</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委托业务费</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30308</w:t>
            </w: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助学金</w:t>
            </w:r>
          </w:p>
        </w:tc>
        <w:tc>
          <w:tcPr>
            <w:tcW w:w="2045"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30228</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工会经费</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30309</w:t>
            </w: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奖励金</w:t>
            </w:r>
          </w:p>
        </w:tc>
        <w:tc>
          <w:tcPr>
            <w:tcW w:w="2045"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30229</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福利费</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30310</w:t>
            </w: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个人农业生产补贴</w:t>
            </w:r>
          </w:p>
        </w:tc>
        <w:tc>
          <w:tcPr>
            <w:tcW w:w="2045"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30231</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公务用车运行维护费</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30311</w:t>
            </w: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代缴社会保险费</w:t>
            </w:r>
          </w:p>
        </w:tc>
        <w:tc>
          <w:tcPr>
            <w:tcW w:w="2045"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30239</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其他交通费用</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30399</w:t>
            </w: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其他对个人和家庭的补助</w:t>
            </w:r>
          </w:p>
        </w:tc>
        <w:tc>
          <w:tcPr>
            <w:tcW w:w="2045" w:type="dxa"/>
            <w:tcBorders>
              <w:top w:val="single" w:sz="4" w:space="0" w:color="auto"/>
              <w:left w:val="nil"/>
              <w:bottom w:val="single" w:sz="4" w:space="0" w:color="auto"/>
              <w:right w:val="single" w:sz="4" w:space="0" w:color="auto"/>
            </w:tcBorders>
            <w:vAlign w:val="center"/>
          </w:tcPr>
          <w:p w:rsidR="00B72494" w:rsidRDefault="00B72494" w:rsidP="00C6581D">
            <w:pPr>
              <w:jc w:val="right"/>
              <w:rPr>
                <w:rFonts w:ascii="宋体" w:hAnsi="宋体" w:cs="宋体"/>
                <w:color w:val="000000"/>
                <w:szCs w:val="21"/>
              </w:rPr>
            </w:pPr>
            <w:r>
              <w:rPr>
                <w:rFonts w:ascii="宋体" w:hAnsi="宋体" w:cs="宋体" w:hint="eastAsia"/>
                <w:kern w:val="0"/>
                <w:szCs w:val="21"/>
              </w:rPr>
              <w:t>0.00</w:t>
            </w: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30240</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税金及附加费用</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B72494" w:rsidRDefault="00B72494" w:rsidP="00C6581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30299</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其他商品和服务支出</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B72494" w:rsidRDefault="00B72494" w:rsidP="00C6581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307</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债务利息及费用支出</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B72494" w:rsidRDefault="00B72494" w:rsidP="00C6581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30701</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国内债务付息</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B72494" w:rsidRDefault="00B72494" w:rsidP="00C6581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30702</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国外债务付息</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B72494" w:rsidRDefault="00B72494" w:rsidP="00C6581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310</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资本性支出</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B72494" w:rsidRDefault="00B72494" w:rsidP="00C6581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31001</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房屋建筑物购建</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B72494" w:rsidRDefault="00B72494" w:rsidP="00C6581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31002</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办公设备购置</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B72494" w:rsidRDefault="00B72494" w:rsidP="00C6581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31003</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专用设备购置</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B72494" w:rsidRDefault="00B72494" w:rsidP="00C6581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31005</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基础设施建设</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B72494" w:rsidRDefault="00B72494" w:rsidP="00C6581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31006</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大型修缮</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B72494" w:rsidRDefault="00B72494" w:rsidP="00C6581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31007</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信息网络及软件购置更新</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B72494" w:rsidRDefault="00B72494" w:rsidP="00C6581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31008</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物资储备</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B72494" w:rsidRDefault="00B72494" w:rsidP="00C6581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31009</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土地补偿</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B72494" w:rsidRDefault="00B72494" w:rsidP="00C6581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31010</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安置补助</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B72494" w:rsidRDefault="00B72494" w:rsidP="00C6581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31011</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地上附着物和青苗补偿</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B72494" w:rsidRDefault="00B72494" w:rsidP="00C6581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31012</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拆迁补偿</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B72494" w:rsidRDefault="00B72494" w:rsidP="00C6581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31013</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公务用车购置</w:t>
            </w:r>
          </w:p>
        </w:tc>
        <w:tc>
          <w:tcPr>
            <w:tcW w:w="2199" w:type="dxa"/>
            <w:tcBorders>
              <w:top w:val="single" w:sz="4" w:space="0" w:color="auto"/>
              <w:left w:val="nil"/>
              <w:bottom w:val="single" w:sz="4" w:space="0" w:color="auto"/>
              <w:right w:val="single" w:sz="4" w:space="0" w:color="auto"/>
            </w:tcBorders>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B72494" w:rsidRDefault="00B72494" w:rsidP="00C6581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31019</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其他交通工具购置</w:t>
            </w:r>
          </w:p>
        </w:tc>
        <w:tc>
          <w:tcPr>
            <w:tcW w:w="2199" w:type="dxa"/>
            <w:tcBorders>
              <w:top w:val="single" w:sz="4" w:space="0" w:color="auto"/>
              <w:left w:val="nil"/>
              <w:bottom w:val="single" w:sz="4" w:space="0" w:color="auto"/>
              <w:right w:val="single" w:sz="4" w:space="0" w:color="auto"/>
            </w:tcBorders>
            <w:vAlign w:val="center"/>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B72494" w:rsidRDefault="00B72494" w:rsidP="00C6581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31021</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文物和陈列品购置</w:t>
            </w:r>
          </w:p>
        </w:tc>
        <w:tc>
          <w:tcPr>
            <w:tcW w:w="2199" w:type="dxa"/>
            <w:tcBorders>
              <w:top w:val="single" w:sz="4" w:space="0" w:color="auto"/>
              <w:left w:val="nil"/>
              <w:bottom w:val="single" w:sz="4" w:space="0" w:color="auto"/>
              <w:right w:val="single" w:sz="4" w:space="0" w:color="auto"/>
            </w:tcBorders>
            <w:vAlign w:val="center"/>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B72494" w:rsidRDefault="00B72494" w:rsidP="00C6581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31022</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无形资产购置</w:t>
            </w:r>
          </w:p>
        </w:tc>
        <w:tc>
          <w:tcPr>
            <w:tcW w:w="2199" w:type="dxa"/>
            <w:tcBorders>
              <w:top w:val="single" w:sz="4" w:space="0" w:color="auto"/>
              <w:left w:val="nil"/>
              <w:bottom w:val="single" w:sz="4" w:space="0" w:color="auto"/>
              <w:right w:val="single" w:sz="4" w:space="0" w:color="auto"/>
            </w:tcBorders>
            <w:vAlign w:val="center"/>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B72494" w:rsidRDefault="00B72494" w:rsidP="00C6581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31099</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其他资本性支出</w:t>
            </w:r>
          </w:p>
        </w:tc>
        <w:tc>
          <w:tcPr>
            <w:tcW w:w="2199" w:type="dxa"/>
            <w:tcBorders>
              <w:top w:val="single" w:sz="4" w:space="0" w:color="auto"/>
              <w:left w:val="nil"/>
              <w:bottom w:val="single" w:sz="4" w:space="0" w:color="auto"/>
              <w:right w:val="single" w:sz="4" w:space="0" w:color="auto"/>
            </w:tcBorders>
            <w:vAlign w:val="center"/>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B72494" w:rsidRDefault="00B72494" w:rsidP="00C6581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399</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其他支出</w:t>
            </w:r>
          </w:p>
        </w:tc>
        <w:tc>
          <w:tcPr>
            <w:tcW w:w="2199" w:type="dxa"/>
            <w:tcBorders>
              <w:top w:val="single" w:sz="4" w:space="0" w:color="auto"/>
              <w:left w:val="nil"/>
              <w:bottom w:val="single" w:sz="4" w:space="0" w:color="auto"/>
              <w:right w:val="single" w:sz="4" w:space="0" w:color="auto"/>
            </w:tcBorders>
            <w:vAlign w:val="center"/>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B72494" w:rsidRDefault="00B72494" w:rsidP="00C6581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39907</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国家赔偿费用支出</w:t>
            </w:r>
          </w:p>
        </w:tc>
        <w:tc>
          <w:tcPr>
            <w:tcW w:w="2199" w:type="dxa"/>
            <w:tcBorders>
              <w:top w:val="single" w:sz="4" w:space="0" w:color="auto"/>
              <w:left w:val="nil"/>
              <w:bottom w:val="single" w:sz="4" w:space="0" w:color="auto"/>
              <w:right w:val="single" w:sz="4" w:space="0" w:color="auto"/>
            </w:tcBorders>
            <w:vAlign w:val="center"/>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B72494" w:rsidRDefault="00B72494" w:rsidP="00C6581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39908</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对民间非营利组织和群众性自治组织补贴</w:t>
            </w:r>
          </w:p>
        </w:tc>
        <w:tc>
          <w:tcPr>
            <w:tcW w:w="2199" w:type="dxa"/>
            <w:tcBorders>
              <w:top w:val="single" w:sz="4" w:space="0" w:color="auto"/>
              <w:left w:val="nil"/>
              <w:bottom w:val="single" w:sz="4" w:space="0" w:color="auto"/>
              <w:right w:val="single" w:sz="4" w:space="0" w:color="auto"/>
            </w:tcBorders>
            <w:vAlign w:val="center"/>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B72494" w:rsidRDefault="00B72494" w:rsidP="00C6581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39909</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经常性赠与</w:t>
            </w:r>
          </w:p>
        </w:tc>
        <w:tc>
          <w:tcPr>
            <w:tcW w:w="2199" w:type="dxa"/>
            <w:tcBorders>
              <w:top w:val="single" w:sz="4" w:space="0" w:color="auto"/>
              <w:left w:val="nil"/>
              <w:bottom w:val="single" w:sz="4" w:space="0" w:color="auto"/>
              <w:right w:val="single" w:sz="4" w:space="0" w:color="auto"/>
            </w:tcBorders>
            <w:vAlign w:val="center"/>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B72494" w:rsidRDefault="00B72494" w:rsidP="00C6581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39910</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资本性赠与</w:t>
            </w:r>
          </w:p>
        </w:tc>
        <w:tc>
          <w:tcPr>
            <w:tcW w:w="2199" w:type="dxa"/>
            <w:tcBorders>
              <w:top w:val="single" w:sz="4" w:space="0" w:color="auto"/>
              <w:left w:val="nil"/>
              <w:bottom w:val="single" w:sz="4" w:space="0" w:color="auto"/>
              <w:right w:val="single" w:sz="4" w:space="0" w:color="auto"/>
            </w:tcBorders>
            <w:vAlign w:val="center"/>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tcBorders>
              <w:top w:val="single" w:sz="4" w:space="0" w:color="auto"/>
              <w:left w:val="single" w:sz="4" w:space="0" w:color="auto"/>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3675"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p>
        </w:tc>
        <w:tc>
          <w:tcPr>
            <w:tcW w:w="2045" w:type="dxa"/>
            <w:tcBorders>
              <w:top w:val="single" w:sz="4" w:space="0" w:color="auto"/>
              <w:left w:val="nil"/>
              <w:bottom w:val="single" w:sz="4" w:space="0" w:color="auto"/>
              <w:right w:val="single" w:sz="4" w:space="0" w:color="auto"/>
            </w:tcBorders>
            <w:vAlign w:val="center"/>
          </w:tcPr>
          <w:p w:rsidR="00B72494" w:rsidRDefault="00B72494" w:rsidP="00C6581D">
            <w:pPr>
              <w:jc w:val="right"/>
              <w:rPr>
                <w:rFonts w:ascii="宋体" w:hAnsi="宋体" w:cs="宋体"/>
                <w:color w:val="000000"/>
                <w:szCs w:val="21"/>
              </w:rPr>
            </w:pPr>
          </w:p>
        </w:tc>
        <w:tc>
          <w:tcPr>
            <w:tcW w:w="1417"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39999</w:t>
            </w:r>
          </w:p>
        </w:tc>
        <w:tc>
          <w:tcPr>
            <w:tcW w:w="3468" w:type="dxa"/>
            <w:tcBorders>
              <w:top w:val="single" w:sz="4" w:space="0" w:color="auto"/>
              <w:left w:val="nil"/>
              <w:bottom w:val="single" w:sz="4" w:space="0" w:color="auto"/>
              <w:right w:val="single" w:sz="4" w:space="0" w:color="auto"/>
            </w:tcBorders>
            <w:vAlign w:val="center"/>
          </w:tcPr>
          <w:p w:rsidR="00B72494" w:rsidRDefault="00B72494" w:rsidP="00C6581D">
            <w:pPr>
              <w:rPr>
                <w:rFonts w:ascii="宋体" w:hAnsi="宋体" w:cs="宋体"/>
                <w:color w:val="000000"/>
                <w:szCs w:val="21"/>
              </w:rPr>
            </w:pPr>
            <w:r>
              <w:rPr>
                <w:rFonts w:ascii="宋体" w:hAnsi="宋体" w:cs="宋体" w:hint="eastAsia"/>
                <w:color w:val="000000"/>
                <w:szCs w:val="21"/>
              </w:rPr>
              <w:t>其他支出</w:t>
            </w:r>
          </w:p>
        </w:tc>
        <w:tc>
          <w:tcPr>
            <w:tcW w:w="2199" w:type="dxa"/>
            <w:tcBorders>
              <w:top w:val="single" w:sz="4" w:space="0" w:color="auto"/>
              <w:left w:val="nil"/>
              <w:bottom w:val="single" w:sz="4" w:space="0" w:color="auto"/>
              <w:right w:val="single" w:sz="4" w:space="0" w:color="auto"/>
            </w:tcBorders>
            <w:vAlign w:val="center"/>
          </w:tcPr>
          <w:p w:rsidR="00B72494" w:rsidRDefault="00B72494" w:rsidP="00C6581D">
            <w:pPr>
              <w:jc w:val="right"/>
              <w:rPr>
                <w:rFonts w:ascii="宋体" w:hAnsi="宋体" w:cs="宋体"/>
                <w:szCs w:val="21"/>
              </w:rPr>
            </w:pPr>
            <w:r>
              <w:rPr>
                <w:rFonts w:ascii="宋体" w:hAnsi="宋体" w:cs="宋体" w:hint="eastAsia"/>
                <w:kern w:val="0"/>
                <w:szCs w:val="21"/>
              </w:rPr>
              <w:t>0.00</w:t>
            </w:r>
          </w:p>
        </w:tc>
      </w:tr>
      <w:tr w:rsidR="00B72494" w:rsidTr="00C6581D">
        <w:trPr>
          <w:cantSplit/>
          <w:trHeight w:val="408"/>
        </w:trPr>
        <w:tc>
          <w:tcPr>
            <w:tcW w:w="1370" w:type="dxa"/>
            <w:vAlign w:val="center"/>
          </w:tcPr>
          <w:p w:rsidR="00B72494" w:rsidRDefault="00B72494" w:rsidP="00C6581D">
            <w:pPr>
              <w:widowControl/>
              <w:jc w:val="left"/>
              <w:rPr>
                <w:rFonts w:ascii="宋体" w:hAnsi="宋体" w:cs="宋体"/>
                <w:kern w:val="0"/>
                <w:szCs w:val="21"/>
              </w:rPr>
            </w:pPr>
          </w:p>
        </w:tc>
        <w:tc>
          <w:tcPr>
            <w:tcW w:w="3675"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人员经费合计</w:t>
            </w:r>
          </w:p>
        </w:tc>
        <w:tc>
          <w:tcPr>
            <w:tcW w:w="2045"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1789.50</w:t>
            </w:r>
          </w:p>
        </w:tc>
        <w:tc>
          <w:tcPr>
            <w:tcW w:w="1417" w:type="dxa"/>
            <w:vAlign w:val="center"/>
          </w:tcPr>
          <w:p w:rsidR="00B72494" w:rsidRDefault="00B72494" w:rsidP="00C6581D">
            <w:pPr>
              <w:widowControl/>
              <w:jc w:val="left"/>
              <w:rPr>
                <w:rFonts w:ascii="宋体" w:hAnsi="宋体" w:cs="宋体"/>
                <w:kern w:val="0"/>
                <w:szCs w:val="21"/>
              </w:rPr>
            </w:pPr>
          </w:p>
        </w:tc>
        <w:tc>
          <w:tcPr>
            <w:tcW w:w="3468"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公用经费合计</w:t>
            </w:r>
          </w:p>
        </w:tc>
        <w:tc>
          <w:tcPr>
            <w:tcW w:w="2199"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bl>
    <w:p w:rsidR="00B72494" w:rsidRDefault="00B72494" w:rsidP="00B72494">
      <w:pPr>
        <w:spacing w:line="360" w:lineRule="auto"/>
        <w:ind w:firstLineChars="200" w:firstLine="420"/>
        <w:rPr>
          <w:rFonts w:ascii="宋体" w:hAnsi="宋体" w:cs="宋体"/>
          <w:szCs w:val="21"/>
        </w:rPr>
      </w:pPr>
      <w:r>
        <w:rPr>
          <w:rFonts w:ascii="宋体" w:hAnsi="宋体" w:cs="宋体" w:hint="eastAsia"/>
          <w:szCs w:val="21"/>
        </w:rPr>
        <w:t>注：</w:t>
      </w:r>
      <w:bookmarkStart w:id="40" w:name="PO_part2Table1Remark6"/>
      <w:r>
        <w:rPr>
          <w:rFonts w:ascii="宋体" w:hAnsi="宋体" w:cs="宋体" w:hint="eastAsia"/>
          <w:szCs w:val="21"/>
        </w:rPr>
        <w:t>本表反映部门（单位）本年度一般公共预算财政拨款基本支出明细情况。</w:t>
      </w:r>
    </w:p>
    <w:p w:rsidR="00B72494" w:rsidRDefault="00B72494" w:rsidP="00B72494">
      <w:pPr>
        <w:spacing w:line="360" w:lineRule="auto"/>
        <w:ind w:firstLineChars="400" w:firstLine="840"/>
        <w:rPr>
          <w:rFonts w:ascii="宋体" w:hAnsi="宋体" w:cs="宋体"/>
          <w:sz w:val="28"/>
          <w:szCs w:val="28"/>
        </w:rPr>
        <w:sectPr w:rsidR="00B72494">
          <w:pgSz w:w="16838" w:h="11906" w:orient="landscape"/>
          <w:pgMar w:top="1531" w:right="1440" w:bottom="1531" w:left="1440" w:header="851" w:footer="992" w:gutter="0"/>
          <w:cols w:space="720"/>
          <w:docGrid w:type="lines" w:linePitch="312"/>
        </w:sectPr>
      </w:pPr>
      <w:r>
        <w:rPr>
          <w:rFonts w:ascii="宋体" w:hAnsi="宋体" w:cs="宋体" w:hint="eastAsia"/>
          <w:szCs w:val="21"/>
        </w:rPr>
        <w:t xml:space="preserve">  </w:t>
      </w:r>
      <w:bookmarkEnd w:id="40"/>
      <w:r>
        <w:rPr>
          <w:rFonts w:ascii="宋体" w:hAnsi="宋体" w:cs="宋体" w:hint="eastAsia"/>
          <w:b/>
          <w:sz w:val="32"/>
          <w:szCs w:val="32"/>
        </w:rPr>
        <w:t xml:space="preserve"> </w:t>
      </w:r>
      <w:bookmarkEnd w:id="37"/>
    </w:p>
    <w:p w:rsidR="00B72494" w:rsidRDefault="00B72494" w:rsidP="00B72494">
      <w:pPr>
        <w:rPr>
          <w:rFonts w:ascii="宋体" w:hAnsi="宋体" w:cs="宋体"/>
        </w:rPr>
      </w:pPr>
      <w:bookmarkStart w:id="41" w:name="PO_part2Table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7"/>
        <w:gridCol w:w="2353"/>
        <w:gridCol w:w="1740"/>
        <w:gridCol w:w="1666"/>
        <w:gridCol w:w="1772"/>
        <w:gridCol w:w="1772"/>
        <w:gridCol w:w="1772"/>
        <w:gridCol w:w="1772"/>
      </w:tblGrid>
      <w:tr w:rsidR="00B72494" w:rsidTr="00C6581D">
        <w:trPr>
          <w:cantSplit/>
          <w:trHeight w:val="397"/>
          <w:tblHeader/>
        </w:trPr>
        <w:tc>
          <w:tcPr>
            <w:tcW w:w="14174" w:type="dxa"/>
            <w:gridSpan w:val="8"/>
            <w:tcBorders>
              <w:top w:val="nil"/>
              <w:left w:val="nil"/>
              <w:bottom w:val="nil"/>
              <w:right w:val="nil"/>
            </w:tcBorders>
            <w:vAlign w:val="center"/>
          </w:tcPr>
          <w:p w:rsidR="00B72494" w:rsidRDefault="00B72494" w:rsidP="00C6581D">
            <w:pPr>
              <w:jc w:val="right"/>
              <w:rPr>
                <w:rFonts w:ascii="宋体" w:hAnsi="宋体" w:cs="宋体"/>
              </w:rPr>
            </w:pPr>
            <w:r>
              <w:rPr>
                <w:rFonts w:ascii="宋体" w:hAnsi="宋体" w:cs="宋体" w:hint="eastAsia"/>
                <w:kern w:val="0"/>
                <w:sz w:val="20"/>
                <w:szCs w:val="20"/>
              </w:rPr>
              <w:t>表7</w:t>
            </w:r>
          </w:p>
        </w:tc>
      </w:tr>
      <w:tr w:rsidR="00B72494" w:rsidTr="00C6581D">
        <w:trPr>
          <w:cantSplit/>
          <w:trHeight w:val="397"/>
          <w:tblHeader/>
        </w:trPr>
        <w:tc>
          <w:tcPr>
            <w:tcW w:w="14174" w:type="dxa"/>
            <w:gridSpan w:val="8"/>
            <w:tcBorders>
              <w:top w:val="nil"/>
              <w:left w:val="nil"/>
              <w:bottom w:val="nil"/>
              <w:right w:val="nil"/>
            </w:tcBorders>
          </w:tcPr>
          <w:p w:rsidR="00B72494" w:rsidRDefault="00B72494" w:rsidP="00C6581D">
            <w:pPr>
              <w:jc w:val="center"/>
              <w:rPr>
                <w:rFonts w:ascii="宋体" w:hAnsi="宋体" w:cs="宋体"/>
              </w:rPr>
            </w:pPr>
            <w:r>
              <w:rPr>
                <w:rFonts w:ascii="宋体" w:hAnsi="宋体" w:cs="宋体" w:hint="eastAsia"/>
                <w:b/>
                <w:bCs/>
                <w:kern w:val="0"/>
                <w:sz w:val="32"/>
                <w:szCs w:val="32"/>
              </w:rPr>
              <w:t>政府性基金预算财政拨款收入支出决算表</w:t>
            </w:r>
          </w:p>
        </w:tc>
      </w:tr>
      <w:tr w:rsidR="00B72494" w:rsidTr="00C6581D">
        <w:trPr>
          <w:cantSplit/>
          <w:trHeight w:val="397"/>
          <w:tblHeader/>
        </w:trPr>
        <w:tc>
          <w:tcPr>
            <w:tcW w:w="7086" w:type="dxa"/>
            <w:gridSpan w:val="4"/>
            <w:tcBorders>
              <w:top w:val="nil"/>
              <w:left w:val="nil"/>
              <w:bottom w:val="single" w:sz="4" w:space="0" w:color="auto"/>
              <w:right w:val="nil"/>
            </w:tcBorders>
            <w:vAlign w:val="center"/>
          </w:tcPr>
          <w:p w:rsidR="00B72494" w:rsidRDefault="00B72494" w:rsidP="00C6581D">
            <w:pPr>
              <w:jc w:val="left"/>
              <w:rPr>
                <w:rFonts w:ascii="宋体" w:hAnsi="宋体" w:cs="宋体"/>
              </w:rPr>
            </w:pPr>
            <w:bookmarkStart w:id="42" w:name="PO_part2DivName7"/>
            <w:r>
              <w:rPr>
                <w:rFonts w:ascii="宋体" w:hAnsi="宋体" w:cs="宋体" w:hint="eastAsia"/>
                <w:kern w:val="0"/>
                <w:sz w:val="20"/>
                <w:szCs w:val="20"/>
              </w:rPr>
              <w:t xml:space="preserve"> 部门（单位） </w:t>
            </w:r>
            <w:bookmarkEnd w:id="42"/>
            <w:r>
              <w:rPr>
                <w:rFonts w:ascii="宋体" w:hAnsi="宋体" w:cs="宋体" w:hint="eastAsia"/>
                <w:kern w:val="0"/>
                <w:sz w:val="20"/>
                <w:szCs w:val="20"/>
              </w:rPr>
              <w:t>：</w:t>
            </w:r>
            <w:bookmarkStart w:id="43" w:name="PO_part2Table7DivName1"/>
            <w:r>
              <w:rPr>
                <w:rFonts w:ascii="宋体" w:hAnsi="宋体" w:cs="宋体" w:hint="eastAsia"/>
                <w:kern w:val="0"/>
                <w:sz w:val="20"/>
                <w:szCs w:val="20"/>
              </w:rPr>
              <w:t xml:space="preserve">中山市民众街道社区卫生服务中心 </w:t>
            </w:r>
            <w:bookmarkEnd w:id="43"/>
          </w:p>
        </w:tc>
        <w:tc>
          <w:tcPr>
            <w:tcW w:w="7088" w:type="dxa"/>
            <w:gridSpan w:val="4"/>
            <w:tcBorders>
              <w:top w:val="nil"/>
              <w:left w:val="nil"/>
              <w:bottom w:val="single" w:sz="4" w:space="0" w:color="auto"/>
              <w:right w:val="nil"/>
            </w:tcBorders>
            <w:vAlign w:val="center"/>
          </w:tcPr>
          <w:p w:rsidR="00B72494" w:rsidRDefault="00B72494" w:rsidP="00C6581D">
            <w:pPr>
              <w:jc w:val="right"/>
              <w:rPr>
                <w:rFonts w:ascii="宋体" w:hAnsi="宋体" w:cs="宋体"/>
              </w:rPr>
            </w:pPr>
            <w:r>
              <w:rPr>
                <w:rFonts w:ascii="宋体" w:hAnsi="宋体" w:cs="宋体" w:hint="eastAsia"/>
                <w:kern w:val="0"/>
                <w:sz w:val="20"/>
                <w:szCs w:val="20"/>
              </w:rPr>
              <w:t>单位：万元</w:t>
            </w:r>
          </w:p>
        </w:tc>
      </w:tr>
      <w:tr w:rsidR="00B72494" w:rsidTr="00C6581D">
        <w:trPr>
          <w:cantSplit/>
          <w:trHeight w:val="397"/>
          <w:tblHeader/>
        </w:trPr>
        <w:tc>
          <w:tcPr>
            <w:tcW w:w="3680" w:type="dxa"/>
            <w:gridSpan w:val="2"/>
            <w:tcBorders>
              <w:top w:val="single" w:sz="4" w:space="0" w:color="auto"/>
            </w:tcBorders>
            <w:vAlign w:val="center"/>
          </w:tcPr>
          <w:p w:rsidR="00B72494" w:rsidRDefault="00B72494" w:rsidP="00C6581D">
            <w:pPr>
              <w:jc w:val="center"/>
              <w:rPr>
                <w:rFonts w:ascii="宋体" w:hAnsi="宋体" w:cs="宋体"/>
                <w:szCs w:val="21"/>
              </w:rPr>
            </w:pPr>
            <w:r>
              <w:rPr>
                <w:rFonts w:ascii="宋体" w:hAnsi="宋体" w:cs="宋体" w:hint="eastAsia"/>
                <w:kern w:val="0"/>
                <w:szCs w:val="21"/>
              </w:rPr>
              <w:t>项    目</w:t>
            </w:r>
          </w:p>
        </w:tc>
        <w:tc>
          <w:tcPr>
            <w:tcW w:w="1740" w:type="dxa"/>
            <w:vMerge w:val="restart"/>
            <w:tcBorders>
              <w:top w:val="single" w:sz="4" w:space="0" w:color="auto"/>
            </w:tcBorders>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年初结转和结余</w:t>
            </w:r>
          </w:p>
        </w:tc>
        <w:tc>
          <w:tcPr>
            <w:tcW w:w="1666" w:type="dxa"/>
            <w:vMerge w:val="restart"/>
            <w:tcBorders>
              <w:top w:val="single" w:sz="4" w:space="0" w:color="auto"/>
            </w:tcBorders>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本年收入</w:t>
            </w:r>
          </w:p>
        </w:tc>
        <w:tc>
          <w:tcPr>
            <w:tcW w:w="5316" w:type="dxa"/>
            <w:gridSpan w:val="3"/>
            <w:tcBorders>
              <w:top w:val="single" w:sz="4" w:space="0" w:color="auto"/>
            </w:tcBorders>
            <w:vAlign w:val="center"/>
          </w:tcPr>
          <w:p w:rsidR="00B72494" w:rsidRDefault="00B72494" w:rsidP="00C6581D">
            <w:pPr>
              <w:jc w:val="center"/>
              <w:rPr>
                <w:rFonts w:ascii="宋体" w:hAnsi="宋体" w:cs="宋体"/>
                <w:szCs w:val="21"/>
              </w:rPr>
            </w:pPr>
            <w:r>
              <w:rPr>
                <w:rFonts w:ascii="宋体" w:hAnsi="宋体" w:cs="宋体" w:hint="eastAsia"/>
                <w:kern w:val="0"/>
                <w:szCs w:val="21"/>
              </w:rPr>
              <w:t>本年支出</w:t>
            </w:r>
          </w:p>
        </w:tc>
        <w:tc>
          <w:tcPr>
            <w:tcW w:w="1772" w:type="dxa"/>
            <w:vMerge w:val="restart"/>
            <w:tcBorders>
              <w:top w:val="single" w:sz="4" w:space="0" w:color="auto"/>
            </w:tcBorders>
            <w:vAlign w:val="center"/>
          </w:tcPr>
          <w:p w:rsidR="00B72494" w:rsidRDefault="00B72494" w:rsidP="00C6581D">
            <w:pPr>
              <w:jc w:val="center"/>
              <w:rPr>
                <w:rFonts w:ascii="宋体" w:hAnsi="宋体" w:cs="宋体"/>
                <w:szCs w:val="21"/>
              </w:rPr>
            </w:pPr>
            <w:r>
              <w:rPr>
                <w:rFonts w:ascii="宋体" w:hAnsi="宋体" w:cs="宋体" w:hint="eastAsia"/>
                <w:kern w:val="0"/>
                <w:szCs w:val="21"/>
              </w:rPr>
              <w:t>年末结转和结余</w:t>
            </w:r>
          </w:p>
        </w:tc>
      </w:tr>
      <w:tr w:rsidR="00B72494" w:rsidTr="00C6581D">
        <w:trPr>
          <w:cantSplit/>
          <w:trHeight w:val="397"/>
          <w:tblHeader/>
        </w:trPr>
        <w:tc>
          <w:tcPr>
            <w:tcW w:w="1327" w:type="dxa"/>
          </w:tcPr>
          <w:p w:rsidR="00B72494" w:rsidRDefault="00B72494" w:rsidP="00C6581D">
            <w:pPr>
              <w:widowControl/>
              <w:rPr>
                <w:rFonts w:ascii="宋体" w:hAnsi="宋体" w:cs="宋体"/>
                <w:kern w:val="0"/>
                <w:szCs w:val="21"/>
              </w:rPr>
            </w:pPr>
            <w:r>
              <w:rPr>
                <w:rFonts w:ascii="宋体" w:hAnsi="宋体" w:cs="宋体" w:hint="eastAsia"/>
                <w:kern w:val="0"/>
                <w:szCs w:val="21"/>
              </w:rPr>
              <w:t>功能分类</w:t>
            </w:r>
          </w:p>
          <w:p w:rsidR="00B72494" w:rsidRDefault="00B72494" w:rsidP="00C6581D">
            <w:pPr>
              <w:rPr>
                <w:rFonts w:ascii="宋体" w:hAnsi="宋体" w:cs="宋体"/>
                <w:szCs w:val="21"/>
              </w:rPr>
            </w:pPr>
            <w:r>
              <w:rPr>
                <w:rFonts w:ascii="宋体" w:hAnsi="宋体" w:cs="宋体" w:hint="eastAsia"/>
                <w:kern w:val="0"/>
                <w:szCs w:val="21"/>
              </w:rPr>
              <w:t>科目编码</w:t>
            </w:r>
          </w:p>
        </w:tc>
        <w:tc>
          <w:tcPr>
            <w:tcW w:w="2353" w:type="dxa"/>
            <w:vAlign w:val="center"/>
          </w:tcPr>
          <w:p w:rsidR="00B72494" w:rsidRDefault="00B72494" w:rsidP="00C6581D">
            <w:pPr>
              <w:jc w:val="center"/>
              <w:rPr>
                <w:rFonts w:ascii="宋体" w:hAnsi="宋体" w:cs="宋体"/>
                <w:szCs w:val="21"/>
              </w:rPr>
            </w:pPr>
            <w:r>
              <w:rPr>
                <w:rFonts w:ascii="宋体" w:hAnsi="宋体" w:cs="宋体" w:hint="eastAsia"/>
                <w:kern w:val="0"/>
                <w:szCs w:val="21"/>
              </w:rPr>
              <w:t>科目名称</w:t>
            </w:r>
          </w:p>
        </w:tc>
        <w:tc>
          <w:tcPr>
            <w:tcW w:w="1740" w:type="dxa"/>
            <w:vMerge/>
          </w:tcPr>
          <w:p w:rsidR="00B72494" w:rsidRDefault="00B72494" w:rsidP="00C6581D">
            <w:pPr>
              <w:rPr>
                <w:rFonts w:ascii="宋体" w:hAnsi="宋体" w:cs="宋体"/>
                <w:szCs w:val="21"/>
              </w:rPr>
            </w:pPr>
          </w:p>
        </w:tc>
        <w:tc>
          <w:tcPr>
            <w:tcW w:w="1666" w:type="dxa"/>
            <w:vMerge/>
          </w:tcPr>
          <w:p w:rsidR="00B72494" w:rsidRDefault="00B72494" w:rsidP="00C6581D">
            <w:pPr>
              <w:rPr>
                <w:rFonts w:ascii="宋体" w:hAnsi="宋体" w:cs="宋体"/>
                <w:szCs w:val="21"/>
              </w:rPr>
            </w:pPr>
          </w:p>
        </w:tc>
        <w:tc>
          <w:tcPr>
            <w:tcW w:w="1772"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小计</w:t>
            </w:r>
          </w:p>
        </w:tc>
        <w:tc>
          <w:tcPr>
            <w:tcW w:w="1772"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基本支出</w:t>
            </w:r>
          </w:p>
        </w:tc>
        <w:tc>
          <w:tcPr>
            <w:tcW w:w="1772"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项目支出</w:t>
            </w:r>
          </w:p>
        </w:tc>
        <w:tc>
          <w:tcPr>
            <w:tcW w:w="1772" w:type="dxa"/>
            <w:vMerge/>
          </w:tcPr>
          <w:p w:rsidR="00B72494" w:rsidRDefault="00B72494" w:rsidP="00C6581D">
            <w:pPr>
              <w:rPr>
                <w:rFonts w:ascii="宋体" w:hAnsi="宋体" w:cs="宋体"/>
                <w:szCs w:val="21"/>
              </w:rPr>
            </w:pPr>
          </w:p>
        </w:tc>
      </w:tr>
      <w:tr w:rsidR="00B72494" w:rsidTr="00C6581D">
        <w:trPr>
          <w:cantSplit/>
          <w:trHeight w:val="397"/>
          <w:tblHeader/>
        </w:trPr>
        <w:tc>
          <w:tcPr>
            <w:tcW w:w="3680" w:type="dxa"/>
            <w:gridSpan w:val="2"/>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栏次</w:t>
            </w:r>
          </w:p>
        </w:tc>
        <w:tc>
          <w:tcPr>
            <w:tcW w:w="1740"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1</w:t>
            </w:r>
          </w:p>
        </w:tc>
        <w:tc>
          <w:tcPr>
            <w:tcW w:w="1666"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2</w:t>
            </w:r>
          </w:p>
        </w:tc>
        <w:tc>
          <w:tcPr>
            <w:tcW w:w="1772"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3</w:t>
            </w:r>
          </w:p>
        </w:tc>
        <w:tc>
          <w:tcPr>
            <w:tcW w:w="1772"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4</w:t>
            </w:r>
          </w:p>
        </w:tc>
        <w:tc>
          <w:tcPr>
            <w:tcW w:w="1772"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5</w:t>
            </w:r>
          </w:p>
        </w:tc>
        <w:tc>
          <w:tcPr>
            <w:tcW w:w="1772"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6</w:t>
            </w:r>
          </w:p>
        </w:tc>
      </w:tr>
      <w:tr w:rsidR="00B72494" w:rsidTr="00C6581D">
        <w:trPr>
          <w:cantSplit/>
          <w:trHeight w:val="397"/>
          <w:tblHeader/>
        </w:trPr>
        <w:tc>
          <w:tcPr>
            <w:tcW w:w="1327" w:type="dxa"/>
            <w:vAlign w:val="center"/>
          </w:tcPr>
          <w:p w:rsidR="00B72494" w:rsidRDefault="00B72494" w:rsidP="00C6581D">
            <w:pPr>
              <w:widowControl/>
              <w:jc w:val="center"/>
              <w:rPr>
                <w:rFonts w:ascii="宋体" w:hAnsi="宋体" w:cs="宋体"/>
                <w:kern w:val="0"/>
                <w:szCs w:val="21"/>
              </w:rPr>
            </w:pPr>
          </w:p>
        </w:tc>
        <w:tc>
          <w:tcPr>
            <w:tcW w:w="2353"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合计</w:t>
            </w:r>
          </w:p>
        </w:tc>
        <w:tc>
          <w:tcPr>
            <w:tcW w:w="1740" w:type="dxa"/>
            <w:vAlign w:val="center"/>
          </w:tcPr>
          <w:p w:rsidR="00B72494" w:rsidRDefault="00B72494" w:rsidP="00C6581D">
            <w:pPr>
              <w:widowControl/>
              <w:wordWrap w:val="0"/>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397"/>
        </w:trPr>
        <w:tc>
          <w:tcPr>
            <w:tcW w:w="1327"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208</w:t>
            </w:r>
          </w:p>
        </w:tc>
        <w:tc>
          <w:tcPr>
            <w:tcW w:w="2353"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社会保障和就业支出</w:t>
            </w:r>
          </w:p>
        </w:tc>
        <w:tc>
          <w:tcPr>
            <w:tcW w:w="1740"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397"/>
        </w:trPr>
        <w:tc>
          <w:tcPr>
            <w:tcW w:w="1327"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20822</w:t>
            </w:r>
          </w:p>
        </w:tc>
        <w:tc>
          <w:tcPr>
            <w:tcW w:w="2353"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大中型水库移民后期扶持基金支出</w:t>
            </w:r>
          </w:p>
        </w:tc>
        <w:tc>
          <w:tcPr>
            <w:tcW w:w="1740"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397"/>
        </w:trPr>
        <w:tc>
          <w:tcPr>
            <w:tcW w:w="1327"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2082299</w:t>
            </w:r>
          </w:p>
        </w:tc>
        <w:tc>
          <w:tcPr>
            <w:tcW w:w="2353"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其他大中型水库移民后期扶持基金支出</w:t>
            </w:r>
          </w:p>
        </w:tc>
        <w:tc>
          <w:tcPr>
            <w:tcW w:w="1740"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r w:rsidR="00B72494" w:rsidTr="00C6581D">
        <w:trPr>
          <w:cantSplit/>
          <w:trHeight w:val="397"/>
        </w:trPr>
        <w:tc>
          <w:tcPr>
            <w:tcW w:w="1327"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212</w:t>
            </w:r>
          </w:p>
        </w:tc>
        <w:tc>
          <w:tcPr>
            <w:tcW w:w="2353" w:type="dxa"/>
            <w:vAlign w:val="center"/>
          </w:tcPr>
          <w:p w:rsidR="00B72494" w:rsidRDefault="00B72494" w:rsidP="00C6581D">
            <w:pPr>
              <w:widowControl/>
              <w:jc w:val="left"/>
              <w:rPr>
                <w:rFonts w:ascii="宋体" w:hAnsi="宋体" w:cs="宋体"/>
                <w:kern w:val="0"/>
                <w:szCs w:val="21"/>
              </w:rPr>
            </w:pPr>
            <w:r>
              <w:rPr>
                <w:rFonts w:ascii="宋体" w:hAnsi="宋体" w:cs="宋体" w:hint="eastAsia"/>
                <w:kern w:val="0"/>
                <w:szCs w:val="21"/>
              </w:rPr>
              <w:t>城乡社区支出</w:t>
            </w:r>
          </w:p>
        </w:tc>
        <w:tc>
          <w:tcPr>
            <w:tcW w:w="1740"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666"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77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bl>
    <w:p w:rsidR="00B72494" w:rsidRDefault="00B72494" w:rsidP="00B72494">
      <w:pPr>
        <w:spacing w:line="360" w:lineRule="auto"/>
        <w:ind w:firstLineChars="200" w:firstLine="420"/>
        <w:rPr>
          <w:rFonts w:ascii="宋体" w:hAnsi="宋体" w:cs="宋体"/>
          <w:szCs w:val="21"/>
        </w:rPr>
      </w:pPr>
      <w:r>
        <w:rPr>
          <w:rFonts w:ascii="宋体" w:hAnsi="宋体" w:cs="宋体" w:hint="eastAsia"/>
          <w:szCs w:val="21"/>
        </w:rPr>
        <w:t>注：</w:t>
      </w:r>
      <w:bookmarkStart w:id="44" w:name="PO_part2Table1Remark7"/>
      <w:r>
        <w:rPr>
          <w:rFonts w:ascii="宋体" w:hAnsi="宋体" w:cs="宋体" w:hint="eastAsia"/>
          <w:szCs w:val="21"/>
        </w:rPr>
        <w:t>本表反映部门（单位）本年度政府性基金预算财政拨款收入、支出及结转结余情况</w:t>
      </w:r>
      <w:r>
        <w:rPr>
          <w:rFonts w:ascii="宋体" w:hAnsi="宋体" w:cs="宋体" w:hint="eastAsia"/>
          <w:sz w:val="28"/>
          <w:szCs w:val="28"/>
        </w:rPr>
        <w:t>。</w:t>
      </w:r>
    </w:p>
    <w:p w:rsidR="00B72494" w:rsidRDefault="00B72494" w:rsidP="00B72494">
      <w:pPr>
        <w:spacing w:line="360" w:lineRule="auto"/>
        <w:ind w:firstLineChars="400" w:firstLine="840"/>
        <w:jc w:val="left"/>
        <w:rPr>
          <w:rFonts w:ascii="宋体" w:hAnsi="宋体" w:cs="宋体"/>
          <w:szCs w:val="21"/>
        </w:rPr>
        <w:sectPr w:rsidR="00B72494">
          <w:pgSz w:w="16838" w:h="11906" w:orient="landscape"/>
          <w:pgMar w:top="1531" w:right="1440" w:bottom="1531" w:left="1440" w:header="851" w:footer="992" w:gutter="0"/>
          <w:cols w:space="720"/>
          <w:docGrid w:type="lines" w:linePitch="312"/>
        </w:sectPr>
      </w:pPr>
      <w:r>
        <w:rPr>
          <w:rFonts w:ascii="宋体" w:hAnsi="宋体" w:cs="宋体" w:hint="eastAsia"/>
          <w:szCs w:val="21"/>
        </w:rPr>
        <w:t xml:space="preserve">本单位本表本年度无发生额。 </w:t>
      </w:r>
      <w:bookmarkEnd w:id="44"/>
      <w:r>
        <w:rPr>
          <w:rFonts w:ascii="宋体" w:hAnsi="宋体" w:cs="宋体" w:hint="eastAsia"/>
          <w:szCs w:val="21"/>
        </w:rPr>
        <w:t xml:space="preserve"> </w:t>
      </w:r>
      <w:bookmarkEnd w:id="41"/>
      <w:r>
        <w:rPr>
          <w:rFonts w:ascii="宋体" w:hAnsi="宋体" w:cs="宋体" w:hint="eastAsia"/>
          <w:szCs w:val="21"/>
        </w:rPr>
        <w:t xml:space="preserve"> </w:t>
      </w:r>
    </w:p>
    <w:p w:rsidR="00B72494" w:rsidRDefault="00B72494" w:rsidP="00B72494">
      <w:pPr>
        <w:rPr>
          <w:rFonts w:ascii="宋体" w:hAnsi="宋体" w:cs="宋体"/>
          <w:szCs w:val="21"/>
        </w:rPr>
      </w:pPr>
      <w:bookmarkStart w:id="45" w:name="PO_part2Table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41"/>
        <w:gridCol w:w="4328"/>
        <w:gridCol w:w="2835"/>
        <w:gridCol w:w="2835"/>
        <w:gridCol w:w="2835"/>
      </w:tblGrid>
      <w:tr w:rsidR="00B72494" w:rsidRPr="00DC0EC5" w:rsidTr="00C6581D">
        <w:trPr>
          <w:cantSplit/>
          <w:trHeight w:val="420"/>
          <w:tblHeader/>
        </w:trPr>
        <w:tc>
          <w:tcPr>
            <w:tcW w:w="14174" w:type="dxa"/>
            <w:gridSpan w:val="5"/>
            <w:tcBorders>
              <w:top w:val="nil"/>
              <w:left w:val="nil"/>
              <w:bottom w:val="nil"/>
              <w:right w:val="nil"/>
            </w:tcBorders>
            <w:vAlign w:val="center"/>
          </w:tcPr>
          <w:p w:rsidR="00B72494" w:rsidRPr="00DC0EC5" w:rsidRDefault="00B72494" w:rsidP="00C6581D">
            <w:pPr>
              <w:jc w:val="right"/>
              <w:rPr>
                <w:rFonts w:ascii="宋体" w:hAnsi="宋体" w:cs="宋体"/>
                <w:szCs w:val="21"/>
              </w:rPr>
            </w:pPr>
            <w:r w:rsidRPr="00DC0EC5">
              <w:rPr>
                <w:rFonts w:ascii="宋体" w:hAnsi="宋体" w:cs="宋体" w:hint="eastAsia"/>
                <w:kern w:val="0"/>
                <w:sz w:val="20"/>
                <w:szCs w:val="20"/>
              </w:rPr>
              <w:t>表8</w:t>
            </w:r>
          </w:p>
        </w:tc>
      </w:tr>
      <w:tr w:rsidR="00B72494" w:rsidRPr="00DC0EC5" w:rsidTr="00C6581D">
        <w:trPr>
          <w:cantSplit/>
          <w:trHeight w:val="420"/>
          <w:tblHeader/>
        </w:trPr>
        <w:tc>
          <w:tcPr>
            <w:tcW w:w="14174" w:type="dxa"/>
            <w:gridSpan w:val="5"/>
            <w:tcBorders>
              <w:top w:val="nil"/>
              <w:left w:val="nil"/>
              <w:bottom w:val="nil"/>
              <w:right w:val="nil"/>
            </w:tcBorders>
            <w:vAlign w:val="center"/>
          </w:tcPr>
          <w:p w:rsidR="00B72494" w:rsidRPr="00DC0EC5" w:rsidRDefault="00B72494" w:rsidP="00C6581D">
            <w:pPr>
              <w:jc w:val="center"/>
              <w:rPr>
                <w:rFonts w:ascii="宋体" w:hAnsi="宋体" w:cs="宋体"/>
                <w:szCs w:val="21"/>
              </w:rPr>
            </w:pPr>
            <w:r w:rsidRPr="00DC0EC5">
              <w:rPr>
                <w:rFonts w:ascii="宋体" w:hAnsi="宋体" w:cs="宋体" w:hint="eastAsia"/>
                <w:b/>
                <w:bCs/>
                <w:kern w:val="0"/>
                <w:sz w:val="32"/>
                <w:szCs w:val="32"/>
              </w:rPr>
              <w:t>国有资本经营预算财政拨款支出决算表</w:t>
            </w:r>
          </w:p>
        </w:tc>
      </w:tr>
      <w:tr w:rsidR="00B72494" w:rsidRPr="00DC0EC5" w:rsidTr="00C6581D">
        <w:trPr>
          <w:cantSplit/>
          <w:trHeight w:val="420"/>
          <w:tblHeader/>
        </w:trPr>
        <w:tc>
          <w:tcPr>
            <w:tcW w:w="11339" w:type="dxa"/>
            <w:gridSpan w:val="4"/>
            <w:tcBorders>
              <w:top w:val="nil"/>
              <w:left w:val="nil"/>
              <w:bottom w:val="single" w:sz="4" w:space="0" w:color="000000"/>
              <w:right w:val="nil"/>
            </w:tcBorders>
            <w:vAlign w:val="center"/>
          </w:tcPr>
          <w:p w:rsidR="00B72494" w:rsidRPr="00DC0EC5" w:rsidRDefault="00B72494" w:rsidP="00C6581D">
            <w:pPr>
              <w:jc w:val="left"/>
              <w:rPr>
                <w:rFonts w:ascii="宋体" w:hAnsi="宋体" w:cs="宋体"/>
                <w:szCs w:val="21"/>
              </w:rPr>
            </w:pPr>
            <w:bookmarkStart w:id="46" w:name="PO_part2DivName8"/>
            <w:r w:rsidRPr="00DC0EC5">
              <w:rPr>
                <w:rFonts w:ascii="宋体" w:hAnsi="宋体" w:cs="宋体" w:hint="eastAsia"/>
                <w:kern w:val="0"/>
                <w:sz w:val="20"/>
                <w:szCs w:val="20"/>
              </w:rPr>
              <w:t xml:space="preserve"> 部门（单位） </w:t>
            </w:r>
            <w:bookmarkEnd w:id="46"/>
            <w:r w:rsidRPr="00DC0EC5">
              <w:rPr>
                <w:rFonts w:ascii="宋体" w:hAnsi="宋体" w:cs="宋体" w:hint="eastAsia"/>
                <w:kern w:val="0"/>
                <w:sz w:val="11"/>
                <w:szCs w:val="11"/>
              </w:rPr>
              <w:t xml:space="preserve"> </w:t>
            </w:r>
            <w:r w:rsidRPr="00DC0EC5">
              <w:rPr>
                <w:rFonts w:ascii="宋体" w:hAnsi="宋体" w:cs="宋体" w:hint="eastAsia"/>
                <w:kern w:val="0"/>
                <w:sz w:val="20"/>
                <w:szCs w:val="20"/>
              </w:rPr>
              <w:t>：</w:t>
            </w:r>
            <w:bookmarkStart w:id="47" w:name="PO_part2Table8DivName1"/>
            <w:r>
              <w:rPr>
                <w:rFonts w:ascii="宋体" w:hAnsi="宋体" w:cs="宋体" w:hint="eastAsia"/>
                <w:kern w:val="0"/>
                <w:sz w:val="20"/>
                <w:szCs w:val="20"/>
              </w:rPr>
              <w:t>中山市民众街道社区卫生服务中心</w:t>
            </w:r>
            <w:r w:rsidRPr="00DC0EC5">
              <w:rPr>
                <w:rFonts w:ascii="宋体" w:hAnsi="宋体" w:cs="宋体" w:hint="eastAsia"/>
                <w:kern w:val="0"/>
                <w:sz w:val="20"/>
                <w:szCs w:val="20"/>
              </w:rPr>
              <w:t xml:space="preserve"> </w:t>
            </w:r>
            <w:bookmarkEnd w:id="47"/>
          </w:p>
        </w:tc>
        <w:tc>
          <w:tcPr>
            <w:tcW w:w="2835" w:type="dxa"/>
            <w:tcBorders>
              <w:top w:val="nil"/>
              <w:left w:val="nil"/>
              <w:bottom w:val="single" w:sz="4" w:space="0" w:color="000000"/>
              <w:right w:val="nil"/>
            </w:tcBorders>
            <w:vAlign w:val="center"/>
          </w:tcPr>
          <w:p w:rsidR="00B72494" w:rsidRPr="00DC0EC5" w:rsidRDefault="00B72494" w:rsidP="00C6581D">
            <w:pPr>
              <w:jc w:val="right"/>
              <w:rPr>
                <w:rFonts w:ascii="宋体" w:hAnsi="宋体" w:cs="宋体"/>
                <w:szCs w:val="21"/>
              </w:rPr>
            </w:pPr>
            <w:r w:rsidRPr="00DC0EC5">
              <w:rPr>
                <w:rFonts w:ascii="宋体" w:hAnsi="宋体" w:cs="宋体" w:hint="eastAsia"/>
                <w:kern w:val="0"/>
                <w:sz w:val="20"/>
                <w:szCs w:val="20"/>
              </w:rPr>
              <w:t>单位：万元</w:t>
            </w:r>
          </w:p>
        </w:tc>
      </w:tr>
      <w:tr w:rsidR="00B72494" w:rsidRPr="00DC0EC5" w:rsidTr="00C6581D">
        <w:trPr>
          <w:cantSplit/>
          <w:trHeight w:val="420"/>
          <w:tblHeader/>
        </w:trPr>
        <w:tc>
          <w:tcPr>
            <w:tcW w:w="5669" w:type="dxa"/>
            <w:gridSpan w:val="2"/>
            <w:tcBorders>
              <w:top w:val="single" w:sz="4" w:space="0" w:color="000000"/>
              <w:left w:val="single" w:sz="4" w:space="0" w:color="000000"/>
              <w:bottom w:val="single" w:sz="4" w:space="0" w:color="000000"/>
              <w:right w:val="single" w:sz="4" w:space="0" w:color="000000"/>
            </w:tcBorders>
            <w:vAlign w:val="center"/>
          </w:tcPr>
          <w:p w:rsidR="00B72494" w:rsidRPr="00DC0EC5" w:rsidRDefault="00B72494" w:rsidP="00C6581D">
            <w:pPr>
              <w:widowControl/>
              <w:jc w:val="center"/>
              <w:rPr>
                <w:rFonts w:ascii="宋体" w:hAnsi="宋体" w:cs="宋体"/>
                <w:kern w:val="0"/>
                <w:szCs w:val="21"/>
              </w:rPr>
            </w:pPr>
            <w:r w:rsidRPr="00DC0EC5">
              <w:rPr>
                <w:rFonts w:ascii="宋体" w:hAnsi="宋体" w:cs="宋体" w:hint="eastAsia"/>
                <w:kern w:val="0"/>
                <w:szCs w:val="21"/>
              </w:rPr>
              <w:t>项    目</w:t>
            </w:r>
          </w:p>
        </w:tc>
        <w:tc>
          <w:tcPr>
            <w:tcW w:w="8505" w:type="dxa"/>
            <w:gridSpan w:val="3"/>
            <w:tcBorders>
              <w:top w:val="single" w:sz="4" w:space="0" w:color="000000"/>
              <w:left w:val="single" w:sz="4" w:space="0" w:color="000000"/>
              <w:bottom w:val="single" w:sz="4" w:space="0" w:color="000000"/>
              <w:right w:val="single" w:sz="4" w:space="0" w:color="000000"/>
            </w:tcBorders>
            <w:vAlign w:val="center"/>
          </w:tcPr>
          <w:p w:rsidR="00B72494" w:rsidRPr="00DC0EC5" w:rsidRDefault="00B72494" w:rsidP="00C6581D">
            <w:pPr>
              <w:widowControl/>
              <w:jc w:val="center"/>
              <w:rPr>
                <w:rFonts w:ascii="宋体" w:hAnsi="宋体" w:cs="宋体"/>
                <w:kern w:val="0"/>
                <w:szCs w:val="21"/>
              </w:rPr>
            </w:pPr>
            <w:r w:rsidRPr="00DC0EC5">
              <w:rPr>
                <w:rFonts w:ascii="宋体" w:hAnsi="宋体" w:cs="宋体" w:hint="eastAsia"/>
                <w:kern w:val="0"/>
                <w:szCs w:val="21"/>
              </w:rPr>
              <w:t>本年支出</w:t>
            </w:r>
          </w:p>
        </w:tc>
      </w:tr>
      <w:tr w:rsidR="00B72494" w:rsidRPr="00DC0EC5" w:rsidTr="00C6581D">
        <w:trPr>
          <w:cantSplit/>
          <w:trHeight w:val="420"/>
          <w:tblHeader/>
        </w:trPr>
        <w:tc>
          <w:tcPr>
            <w:tcW w:w="1341" w:type="dxa"/>
            <w:tcBorders>
              <w:top w:val="single" w:sz="4" w:space="0" w:color="000000"/>
            </w:tcBorders>
            <w:vAlign w:val="center"/>
          </w:tcPr>
          <w:p w:rsidR="00B72494" w:rsidRPr="00DC0EC5" w:rsidRDefault="00B72494" w:rsidP="00C6581D">
            <w:pPr>
              <w:widowControl/>
              <w:jc w:val="left"/>
              <w:rPr>
                <w:rFonts w:ascii="宋体" w:hAnsi="宋体" w:cs="宋体"/>
                <w:kern w:val="0"/>
                <w:szCs w:val="21"/>
              </w:rPr>
            </w:pPr>
            <w:r w:rsidRPr="00DC0EC5">
              <w:rPr>
                <w:rFonts w:ascii="宋体" w:hAnsi="宋体" w:cs="宋体" w:hint="eastAsia"/>
                <w:kern w:val="0"/>
                <w:szCs w:val="21"/>
              </w:rPr>
              <w:t>功能分类</w:t>
            </w:r>
          </w:p>
          <w:p w:rsidR="00B72494" w:rsidRPr="00DC0EC5" w:rsidRDefault="00B72494" w:rsidP="00C6581D">
            <w:pPr>
              <w:widowControl/>
              <w:jc w:val="left"/>
              <w:rPr>
                <w:rFonts w:ascii="宋体" w:hAnsi="宋体" w:cs="宋体"/>
                <w:kern w:val="0"/>
                <w:szCs w:val="21"/>
              </w:rPr>
            </w:pPr>
            <w:r w:rsidRPr="00DC0EC5">
              <w:rPr>
                <w:rFonts w:ascii="宋体" w:hAnsi="宋体" w:cs="宋体" w:hint="eastAsia"/>
                <w:kern w:val="0"/>
                <w:szCs w:val="21"/>
              </w:rPr>
              <w:t>科目编码</w:t>
            </w:r>
          </w:p>
        </w:tc>
        <w:tc>
          <w:tcPr>
            <w:tcW w:w="4328" w:type="dxa"/>
            <w:tcBorders>
              <w:top w:val="single" w:sz="4" w:space="0" w:color="000000"/>
            </w:tcBorders>
            <w:vAlign w:val="center"/>
          </w:tcPr>
          <w:p w:rsidR="00B72494" w:rsidRPr="00DC0EC5" w:rsidRDefault="00B72494" w:rsidP="00C6581D">
            <w:pPr>
              <w:widowControl/>
              <w:jc w:val="center"/>
              <w:rPr>
                <w:rFonts w:ascii="宋体" w:hAnsi="宋体" w:cs="宋体"/>
                <w:kern w:val="0"/>
                <w:szCs w:val="21"/>
              </w:rPr>
            </w:pPr>
            <w:r w:rsidRPr="00DC0EC5">
              <w:rPr>
                <w:rFonts w:ascii="宋体" w:hAnsi="宋体" w:cs="宋体" w:hint="eastAsia"/>
                <w:kern w:val="0"/>
                <w:szCs w:val="21"/>
              </w:rPr>
              <w:t>科目名称</w:t>
            </w:r>
          </w:p>
        </w:tc>
        <w:tc>
          <w:tcPr>
            <w:tcW w:w="2835" w:type="dxa"/>
            <w:tcBorders>
              <w:top w:val="single" w:sz="4" w:space="0" w:color="000000"/>
            </w:tcBorders>
            <w:vAlign w:val="center"/>
          </w:tcPr>
          <w:p w:rsidR="00B72494" w:rsidRPr="00DC0EC5" w:rsidRDefault="00B72494" w:rsidP="00C6581D">
            <w:pPr>
              <w:widowControl/>
              <w:jc w:val="center"/>
              <w:rPr>
                <w:rFonts w:ascii="宋体" w:hAnsi="宋体" w:cs="宋体"/>
                <w:kern w:val="0"/>
                <w:szCs w:val="21"/>
              </w:rPr>
            </w:pPr>
            <w:r w:rsidRPr="00DC0EC5">
              <w:rPr>
                <w:rFonts w:ascii="宋体" w:hAnsi="宋体" w:cs="宋体" w:hint="eastAsia"/>
                <w:kern w:val="0"/>
                <w:szCs w:val="21"/>
              </w:rPr>
              <w:t>小计</w:t>
            </w:r>
          </w:p>
        </w:tc>
        <w:tc>
          <w:tcPr>
            <w:tcW w:w="2835" w:type="dxa"/>
            <w:tcBorders>
              <w:top w:val="single" w:sz="4" w:space="0" w:color="000000"/>
            </w:tcBorders>
            <w:vAlign w:val="center"/>
          </w:tcPr>
          <w:p w:rsidR="00B72494" w:rsidRPr="00DC0EC5" w:rsidRDefault="00B72494" w:rsidP="00C6581D">
            <w:pPr>
              <w:widowControl/>
              <w:jc w:val="center"/>
              <w:rPr>
                <w:rFonts w:ascii="宋体" w:hAnsi="宋体" w:cs="宋体"/>
                <w:kern w:val="0"/>
                <w:szCs w:val="21"/>
              </w:rPr>
            </w:pPr>
            <w:r w:rsidRPr="00DC0EC5">
              <w:rPr>
                <w:rFonts w:ascii="宋体" w:hAnsi="宋体" w:cs="宋体" w:hint="eastAsia"/>
                <w:kern w:val="0"/>
                <w:szCs w:val="21"/>
              </w:rPr>
              <w:t>基本支出</w:t>
            </w:r>
          </w:p>
        </w:tc>
        <w:tc>
          <w:tcPr>
            <w:tcW w:w="2835" w:type="dxa"/>
            <w:tcBorders>
              <w:top w:val="single" w:sz="4" w:space="0" w:color="000000"/>
            </w:tcBorders>
            <w:vAlign w:val="center"/>
          </w:tcPr>
          <w:p w:rsidR="00B72494" w:rsidRPr="00DC0EC5" w:rsidRDefault="00B72494" w:rsidP="00C6581D">
            <w:pPr>
              <w:widowControl/>
              <w:jc w:val="center"/>
              <w:rPr>
                <w:rFonts w:ascii="宋体" w:hAnsi="宋体" w:cs="宋体"/>
                <w:kern w:val="0"/>
                <w:szCs w:val="21"/>
              </w:rPr>
            </w:pPr>
            <w:r w:rsidRPr="00DC0EC5">
              <w:rPr>
                <w:rFonts w:ascii="宋体" w:hAnsi="宋体" w:cs="宋体" w:hint="eastAsia"/>
                <w:kern w:val="0"/>
                <w:szCs w:val="21"/>
              </w:rPr>
              <w:t>项目支出</w:t>
            </w:r>
          </w:p>
        </w:tc>
      </w:tr>
      <w:tr w:rsidR="00B72494" w:rsidRPr="00DC0EC5" w:rsidTr="00C6581D">
        <w:trPr>
          <w:cantSplit/>
          <w:trHeight w:val="420"/>
          <w:tblHeader/>
        </w:trPr>
        <w:tc>
          <w:tcPr>
            <w:tcW w:w="5669" w:type="dxa"/>
            <w:gridSpan w:val="2"/>
            <w:vAlign w:val="center"/>
          </w:tcPr>
          <w:p w:rsidR="00B72494" w:rsidRPr="00DC0EC5" w:rsidRDefault="00B72494" w:rsidP="00C6581D">
            <w:pPr>
              <w:widowControl/>
              <w:jc w:val="center"/>
              <w:rPr>
                <w:rFonts w:ascii="宋体" w:hAnsi="宋体" w:cs="宋体"/>
                <w:kern w:val="0"/>
                <w:szCs w:val="21"/>
              </w:rPr>
            </w:pPr>
            <w:r w:rsidRPr="00DC0EC5">
              <w:rPr>
                <w:rFonts w:ascii="宋体" w:hAnsi="宋体" w:cs="宋体" w:hint="eastAsia"/>
                <w:kern w:val="0"/>
                <w:szCs w:val="21"/>
              </w:rPr>
              <w:t>栏次</w:t>
            </w:r>
          </w:p>
        </w:tc>
        <w:tc>
          <w:tcPr>
            <w:tcW w:w="2835" w:type="dxa"/>
            <w:vAlign w:val="center"/>
          </w:tcPr>
          <w:p w:rsidR="00B72494" w:rsidRPr="00DC0EC5" w:rsidRDefault="00B72494" w:rsidP="00C6581D">
            <w:pPr>
              <w:jc w:val="center"/>
              <w:rPr>
                <w:rFonts w:ascii="宋体" w:hAnsi="宋体" w:cs="宋体"/>
                <w:szCs w:val="21"/>
              </w:rPr>
            </w:pPr>
            <w:r w:rsidRPr="00DC0EC5">
              <w:rPr>
                <w:rFonts w:ascii="宋体" w:hAnsi="宋体" w:cs="宋体" w:hint="eastAsia"/>
                <w:szCs w:val="21"/>
              </w:rPr>
              <w:t>1</w:t>
            </w:r>
          </w:p>
        </w:tc>
        <w:tc>
          <w:tcPr>
            <w:tcW w:w="2835" w:type="dxa"/>
            <w:vAlign w:val="center"/>
          </w:tcPr>
          <w:p w:rsidR="00B72494" w:rsidRPr="00DC0EC5" w:rsidRDefault="00B72494" w:rsidP="00C6581D">
            <w:pPr>
              <w:jc w:val="center"/>
              <w:rPr>
                <w:rFonts w:ascii="宋体" w:hAnsi="宋体" w:cs="宋体"/>
                <w:szCs w:val="21"/>
              </w:rPr>
            </w:pPr>
            <w:r w:rsidRPr="00DC0EC5">
              <w:rPr>
                <w:rFonts w:ascii="宋体" w:hAnsi="宋体" w:cs="宋体" w:hint="eastAsia"/>
                <w:szCs w:val="21"/>
              </w:rPr>
              <w:t>2</w:t>
            </w:r>
          </w:p>
        </w:tc>
        <w:tc>
          <w:tcPr>
            <w:tcW w:w="2835" w:type="dxa"/>
            <w:vAlign w:val="center"/>
          </w:tcPr>
          <w:p w:rsidR="00B72494" w:rsidRPr="00DC0EC5" w:rsidRDefault="00B72494" w:rsidP="00C6581D">
            <w:pPr>
              <w:jc w:val="center"/>
              <w:rPr>
                <w:rFonts w:ascii="宋体" w:hAnsi="宋体" w:cs="宋体"/>
                <w:szCs w:val="21"/>
              </w:rPr>
            </w:pPr>
            <w:r w:rsidRPr="00DC0EC5">
              <w:rPr>
                <w:rFonts w:ascii="宋体" w:hAnsi="宋体" w:cs="宋体" w:hint="eastAsia"/>
                <w:szCs w:val="21"/>
              </w:rPr>
              <w:t>3</w:t>
            </w:r>
          </w:p>
        </w:tc>
      </w:tr>
      <w:tr w:rsidR="00B72494" w:rsidRPr="00DC0EC5" w:rsidTr="00C6581D">
        <w:trPr>
          <w:cantSplit/>
          <w:trHeight w:val="420"/>
          <w:tblHeader/>
        </w:trPr>
        <w:tc>
          <w:tcPr>
            <w:tcW w:w="1341" w:type="dxa"/>
            <w:vAlign w:val="center"/>
          </w:tcPr>
          <w:p w:rsidR="00B72494" w:rsidRPr="00DC0EC5" w:rsidRDefault="00B72494" w:rsidP="00C6581D">
            <w:pPr>
              <w:widowControl/>
              <w:jc w:val="center"/>
              <w:rPr>
                <w:rFonts w:ascii="宋体" w:hAnsi="宋体" w:cs="宋体"/>
                <w:kern w:val="0"/>
                <w:szCs w:val="21"/>
              </w:rPr>
            </w:pPr>
          </w:p>
        </w:tc>
        <w:tc>
          <w:tcPr>
            <w:tcW w:w="4328" w:type="dxa"/>
            <w:vAlign w:val="center"/>
          </w:tcPr>
          <w:p w:rsidR="00B72494" w:rsidRPr="00DC0EC5" w:rsidRDefault="00B72494" w:rsidP="00C6581D">
            <w:pPr>
              <w:widowControl/>
              <w:jc w:val="center"/>
              <w:rPr>
                <w:rFonts w:ascii="宋体" w:hAnsi="宋体" w:cs="宋体"/>
                <w:kern w:val="0"/>
                <w:szCs w:val="21"/>
              </w:rPr>
            </w:pPr>
            <w:r w:rsidRPr="00DC0EC5">
              <w:rPr>
                <w:rFonts w:ascii="宋体" w:hAnsi="宋体" w:cs="宋体" w:hint="eastAsia"/>
                <w:kern w:val="0"/>
                <w:szCs w:val="21"/>
              </w:rPr>
              <w:t>合计</w:t>
            </w:r>
          </w:p>
        </w:tc>
        <w:tc>
          <w:tcPr>
            <w:tcW w:w="2835" w:type="dxa"/>
            <w:vAlign w:val="center"/>
          </w:tcPr>
          <w:p w:rsidR="00B72494" w:rsidRPr="00DC0EC5" w:rsidRDefault="00B72494" w:rsidP="00C6581D">
            <w:pPr>
              <w:jc w:val="right"/>
              <w:rPr>
                <w:rFonts w:ascii="宋体" w:hAnsi="宋体" w:cs="宋体"/>
                <w:szCs w:val="21"/>
              </w:rPr>
            </w:pPr>
            <w:r w:rsidRPr="00DC0EC5">
              <w:rPr>
                <w:rFonts w:ascii="宋体" w:hAnsi="宋体" w:cs="宋体" w:hint="eastAsia"/>
                <w:kern w:val="0"/>
                <w:szCs w:val="21"/>
              </w:rPr>
              <w:t>0.00</w:t>
            </w:r>
          </w:p>
        </w:tc>
        <w:tc>
          <w:tcPr>
            <w:tcW w:w="2835" w:type="dxa"/>
            <w:vAlign w:val="center"/>
          </w:tcPr>
          <w:p w:rsidR="00B72494" w:rsidRPr="00DC0EC5" w:rsidRDefault="00B72494" w:rsidP="00C6581D">
            <w:pPr>
              <w:jc w:val="right"/>
              <w:rPr>
                <w:rFonts w:ascii="宋体" w:hAnsi="宋体" w:cs="宋体"/>
                <w:szCs w:val="21"/>
              </w:rPr>
            </w:pPr>
            <w:r w:rsidRPr="00DC0EC5">
              <w:rPr>
                <w:rFonts w:ascii="宋体" w:hAnsi="宋体" w:cs="宋体" w:hint="eastAsia"/>
                <w:kern w:val="0"/>
                <w:szCs w:val="21"/>
              </w:rPr>
              <w:t>0.00</w:t>
            </w:r>
          </w:p>
        </w:tc>
        <w:tc>
          <w:tcPr>
            <w:tcW w:w="2835" w:type="dxa"/>
            <w:vAlign w:val="center"/>
          </w:tcPr>
          <w:p w:rsidR="00B72494" w:rsidRPr="00DC0EC5" w:rsidRDefault="00B72494" w:rsidP="00C6581D">
            <w:pPr>
              <w:jc w:val="right"/>
              <w:rPr>
                <w:rFonts w:ascii="宋体" w:hAnsi="宋体" w:cs="宋体"/>
                <w:szCs w:val="21"/>
              </w:rPr>
            </w:pPr>
            <w:r w:rsidRPr="00DC0EC5">
              <w:rPr>
                <w:rFonts w:ascii="宋体" w:hAnsi="宋体" w:cs="宋体" w:hint="eastAsia"/>
                <w:kern w:val="0"/>
                <w:szCs w:val="21"/>
              </w:rPr>
              <w:t>0.00</w:t>
            </w:r>
          </w:p>
        </w:tc>
      </w:tr>
      <w:tr w:rsidR="00B72494" w:rsidRPr="00DC0EC5" w:rsidTr="00C6581D">
        <w:trPr>
          <w:trHeight w:val="420"/>
        </w:trPr>
        <w:tc>
          <w:tcPr>
            <w:tcW w:w="1341" w:type="dxa"/>
            <w:vAlign w:val="center"/>
          </w:tcPr>
          <w:p w:rsidR="00B72494" w:rsidRPr="00DC0EC5" w:rsidRDefault="00B72494" w:rsidP="00C6581D">
            <w:pPr>
              <w:widowControl/>
              <w:jc w:val="left"/>
              <w:rPr>
                <w:rFonts w:ascii="宋体" w:hAnsi="宋体" w:cs="宋体"/>
                <w:kern w:val="0"/>
                <w:szCs w:val="21"/>
              </w:rPr>
            </w:pPr>
            <w:r w:rsidRPr="00DC0EC5">
              <w:rPr>
                <w:rFonts w:ascii="宋体" w:hAnsi="宋体" w:cs="宋体" w:hint="eastAsia"/>
                <w:kern w:val="0"/>
                <w:szCs w:val="21"/>
              </w:rPr>
              <w:t>223</w:t>
            </w:r>
          </w:p>
        </w:tc>
        <w:tc>
          <w:tcPr>
            <w:tcW w:w="4328" w:type="dxa"/>
            <w:vAlign w:val="center"/>
          </w:tcPr>
          <w:p w:rsidR="00B72494" w:rsidRPr="00DC0EC5" w:rsidRDefault="00B72494" w:rsidP="00C6581D">
            <w:pPr>
              <w:widowControl/>
              <w:jc w:val="left"/>
              <w:rPr>
                <w:rFonts w:ascii="宋体" w:hAnsi="宋体" w:cs="宋体"/>
                <w:kern w:val="0"/>
                <w:szCs w:val="21"/>
              </w:rPr>
            </w:pPr>
            <w:r w:rsidRPr="00DC0EC5">
              <w:rPr>
                <w:rFonts w:ascii="宋体" w:hAnsi="宋体" w:cs="宋体" w:hint="eastAsia"/>
                <w:kern w:val="0"/>
                <w:szCs w:val="21"/>
              </w:rPr>
              <w:t>国有资本经营预算支出</w:t>
            </w:r>
          </w:p>
        </w:tc>
        <w:tc>
          <w:tcPr>
            <w:tcW w:w="2835" w:type="dxa"/>
            <w:vAlign w:val="center"/>
          </w:tcPr>
          <w:p w:rsidR="00B72494" w:rsidRPr="00DC0EC5" w:rsidRDefault="00B72494" w:rsidP="00C6581D">
            <w:pPr>
              <w:jc w:val="right"/>
              <w:rPr>
                <w:rFonts w:ascii="宋体" w:hAnsi="宋体" w:cs="宋体"/>
                <w:szCs w:val="21"/>
              </w:rPr>
            </w:pPr>
            <w:r w:rsidRPr="00DC0EC5">
              <w:rPr>
                <w:rFonts w:ascii="宋体" w:hAnsi="宋体" w:cs="宋体" w:hint="eastAsia"/>
                <w:kern w:val="0"/>
                <w:szCs w:val="21"/>
              </w:rPr>
              <w:t>0.00</w:t>
            </w:r>
          </w:p>
        </w:tc>
        <w:tc>
          <w:tcPr>
            <w:tcW w:w="2835" w:type="dxa"/>
            <w:vAlign w:val="center"/>
          </w:tcPr>
          <w:p w:rsidR="00B72494" w:rsidRPr="00DC0EC5" w:rsidRDefault="00B72494" w:rsidP="00C6581D">
            <w:pPr>
              <w:jc w:val="right"/>
              <w:rPr>
                <w:rFonts w:ascii="宋体" w:hAnsi="宋体" w:cs="宋体"/>
                <w:szCs w:val="21"/>
              </w:rPr>
            </w:pPr>
            <w:r w:rsidRPr="00DC0EC5">
              <w:rPr>
                <w:rFonts w:ascii="宋体" w:hAnsi="宋体" w:cs="宋体" w:hint="eastAsia"/>
                <w:kern w:val="0"/>
                <w:szCs w:val="21"/>
              </w:rPr>
              <w:t>0.00</w:t>
            </w:r>
          </w:p>
        </w:tc>
        <w:tc>
          <w:tcPr>
            <w:tcW w:w="2835" w:type="dxa"/>
            <w:vAlign w:val="center"/>
          </w:tcPr>
          <w:p w:rsidR="00B72494" w:rsidRPr="00DC0EC5" w:rsidRDefault="00B72494" w:rsidP="00C6581D">
            <w:pPr>
              <w:jc w:val="right"/>
              <w:rPr>
                <w:rFonts w:ascii="宋体" w:hAnsi="宋体" w:cs="宋体"/>
                <w:szCs w:val="21"/>
              </w:rPr>
            </w:pPr>
            <w:r w:rsidRPr="00DC0EC5">
              <w:rPr>
                <w:rFonts w:ascii="宋体" w:hAnsi="宋体" w:cs="宋体" w:hint="eastAsia"/>
                <w:kern w:val="0"/>
                <w:szCs w:val="21"/>
              </w:rPr>
              <w:t>0.00</w:t>
            </w:r>
          </w:p>
        </w:tc>
      </w:tr>
      <w:tr w:rsidR="00B72494" w:rsidRPr="00DC0EC5" w:rsidTr="00C6581D">
        <w:trPr>
          <w:trHeight w:val="420"/>
        </w:trPr>
        <w:tc>
          <w:tcPr>
            <w:tcW w:w="1341" w:type="dxa"/>
            <w:vAlign w:val="center"/>
          </w:tcPr>
          <w:p w:rsidR="00B72494" w:rsidRPr="00DC0EC5" w:rsidRDefault="00B72494" w:rsidP="00C6581D">
            <w:pPr>
              <w:widowControl/>
              <w:jc w:val="left"/>
              <w:rPr>
                <w:rFonts w:ascii="宋体" w:hAnsi="宋体" w:cs="宋体"/>
                <w:kern w:val="0"/>
                <w:szCs w:val="21"/>
              </w:rPr>
            </w:pPr>
            <w:r w:rsidRPr="00DC0EC5">
              <w:rPr>
                <w:rFonts w:ascii="宋体" w:hAnsi="宋体" w:cs="宋体" w:hint="eastAsia"/>
                <w:kern w:val="0"/>
                <w:szCs w:val="21"/>
              </w:rPr>
              <w:t>22301</w:t>
            </w:r>
          </w:p>
        </w:tc>
        <w:tc>
          <w:tcPr>
            <w:tcW w:w="4328" w:type="dxa"/>
            <w:vAlign w:val="center"/>
          </w:tcPr>
          <w:p w:rsidR="00B72494" w:rsidRPr="00DC0EC5" w:rsidRDefault="00B72494" w:rsidP="00C6581D">
            <w:pPr>
              <w:widowControl/>
              <w:jc w:val="left"/>
              <w:rPr>
                <w:rFonts w:ascii="宋体" w:hAnsi="宋体" w:cs="宋体"/>
                <w:kern w:val="0"/>
                <w:szCs w:val="21"/>
              </w:rPr>
            </w:pPr>
            <w:r w:rsidRPr="00DC0EC5">
              <w:rPr>
                <w:rFonts w:ascii="宋体" w:hAnsi="宋体" w:cs="宋体" w:hint="eastAsia"/>
                <w:kern w:val="0"/>
                <w:szCs w:val="21"/>
              </w:rPr>
              <w:t>解决历史遗留问题及改革成本支出</w:t>
            </w:r>
          </w:p>
        </w:tc>
        <w:tc>
          <w:tcPr>
            <w:tcW w:w="2835" w:type="dxa"/>
            <w:vAlign w:val="center"/>
          </w:tcPr>
          <w:p w:rsidR="00B72494" w:rsidRPr="00DC0EC5" w:rsidRDefault="00B72494" w:rsidP="00C6581D">
            <w:pPr>
              <w:jc w:val="right"/>
              <w:rPr>
                <w:rFonts w:ascii="宋体" w:hAnsi="宋体" w:cs="宋体"/>
                <w:szCs w:val="21"/>
              </w:rPr>
            </w:pPr>
            <w:r w:rsidRPr="00DC0EC5">
              <w:rPr>
                <w:rFonts w:ascii="宋体" w:hAnsi="宋体" w:cs="宋体" w:hint="eastAsia"/>
                <w:kern w:val="0"/>
                <w:szCs w:val="21"/>
              </w:rPr>
              <w:t>0.00</w:t>
            </w:r>
          </w:p>
        </w:tc>
        <w:tc>
          <w:tcPr>
            <w:tcW w:w="2835" w:type="dxa"/>
            <w:vAlign w:val="center"/>
          </w:tcPr>
          <w:p w:rsidR="00B72494" w:rsidRPr="00DC0EC5" w:rsidRDefault="00B72494" w:rsidP="00C6581D">
            <w:pPr>
              <w:jc w:val="right"/>
              <w:rPr>
                <w:rFonts w:ascii="宋体" w:hAnsi="宋体" w:cs="宋体"/>
                <w:szCs w:val="21"/>
              </w:rPr>
            </w:pPr>
            <w:r w:rsidRPr="00DC0EC5">
              <w:rPr>
                <w:rFonts w:ascii="宋体" w:hAnsi="宋体" w:cs="宋体" w:hint="eastAsia"/>
                <w:kern w:val="0"/>
                <w:szCs w:val="21"/>
              </w:rPr>
              <w:t>0.00</w:t>
            </w:r>
          </w:p>
        </w:tc>
        <w:tc>
          <w:tcPr>
            <w:tcW w:w="2835" w:type="dxa"/>
            <w:vAlign w:val="center"/>
          </w:tcPr>
          <w:p w:rsidR="00B72494" w:rsidRPr="00DC0EC5" w:rsidRDefault="00B72494" w:rsidP="00C6581D">
            <w:pPr>
              <w:jc w:val="right"/>
              <w:rPr>
                <w:rFonts w:ascii="宋体" w:hAnsi="宋体" w:cs="宋体"/>
                <w:szCs w:val="21"/>
              </w:rPr>
            </w:pPr>
            <w:r w:rsidRPr="00DC0EC5">
              <w:rPr>
                <w:rFonts w:ascii="宋体" w:hAnsi="宋体" w:cs="宋体" w:hint="eastAsia"/>
                <w:kern w:val="0"/>
                <w:szCs w:val="21"/>
              </w:rPr>
              <w:t>0.00</w:t>
            </w:r>
          </w:p>
        </w:tc>
      </w:tr>
      <w:tr w:rsidR="00B72494" w:rsidRPr="00DC0EC5" w:rsidTr="00C6581D">
        <w:trPr>
          <w:trHeight w:val="420"/>
        </w:trPr>
        <w:tc>
          <w:tcPr>
            <w:tcW w:w="1341" w:type="dxa"/>
            <w:vAlign w:val="center"/>
          </w:tcPr>
          <w:p w:rsidR="00B72494" w:rsidRPr="00DC0EC5" w:rsidRDefault="00B72494" w:rsidP="00C6581D">
            <w:pPr>
              <w:widowControl/>
              <w:jc w:val="left"/>
              <w:rPr>
                <w:rFonts w:ascii="宋体" w:hAnsi="宋体" w:cs="宋体"/>
                <w:kern w:val="0"/>
                <w:szCs w:val="21"/>
              </w:rPr>
            </w:pPr>
            <w:r w:rsidRPr="00DC0EC5">
              <w:rPr>
                <w:rFonts w:ascii="宋体" w:hAnsi="宋体" w:cs="宋体" w:hint="eastAsia"/>
                <w:kern w:val="0"/>
                <w:szCs w:val="21"/>
              </w:rPr>
              <w:t>2230102</w:t>
            </w:r>
          </w:p>
        </w:tc>
        <w:tc>
          <w:tcPr>
            <w:tcW w:w="4328" w:type="dxa"/>
            <w:vAlign w:val="center"/>
          </w:tcPr>
          <w:p w:rsidR="00B72494" w:rsidRPr="00DC0EC5" w:rsidRDefault="00B72494" w:rsidP="00C6581D">
            <w:pPr>
              <w:widowControl/>
              <w:jc w:val="left"/>
              <w:rPr>
                <w:rFonts w:ascii="宋体" w:hAnsi="宋体" w:cs="宋体"/>
                <w:kern w:val="0"/>
                <w:szCs w:val="21"/>
              </w:rPr>
            </w:pPr>
            <w:r w:rsidRPr="00DC0EC5">
              <w:rPr>
                <w:rFonts w:ascii="宋体" w:hAnsi="宋体" w:cs="宋体" w:hint="eastAsia"/>
                <w:kern w:val="0"/>
                <w:szCs w:val="21"/>
              </w:rPr>
              <w:t>“三供一业”移交补助支出</w:t>
            </w:r>
          </w:p>
        </w:tc>
        <w:tc>
          <w:tcPr>
            <w:tcW w:w="2835" w:type="dxa"/>
            <w:vAlign w:val="center"/>
          </w:tcPr>
          <w:p w:rsidR="00B72494" w:rsidRPr="00DC0EC5" w:rsidRDefault="00B72494" w:rsidP="00C6581D">
            <w:pPr>
              <w:jc w:val="right"/>
              <w:rPr>
                <w:rFonts w:ascii="宋体" w:hAnsi="宋体" w:cs="宋体"/>
                <w:szCs w:val="21"/>
              </w:rPr>
            </w:pPr>
            <w:r w:rsidRPr="00DC0EC5">
              <w:rPr>
                <w:rFonts w:ascii="宋体" w:hAnsi="宋体" w:cs="宋体" w:hint="eastAsia"/>
                <w:kern w:val="0"/>
                <w:szCs w:val="21"/>
              </w:rPr>
              <w:t>0.00</w:t>
            </w:r>
          </w:p>
        </w:tc>
        <w:tc>
          <w:tcPr>
            <w:tcW w:w="2835" w:type="dxa"/>
            <w:vAlign w:val="center"/>
          </w:tcPr>
          <w:p w:rsidR="00B72494" w:rsidRPr="00DC0EC5" w:rsidRDefault="00B72494" w:rsidP="00C6581D">
            <w:pPr>
              <w:jc w:val="right"/>
              <w:rPr>
                <w:rFonts w:ascii="宋体" w:hAnsi="宋体" w:cs="宋体"/>
                <w:szCs w:val="21"/>
              </w:rPr>
            </w:pPr>
            <w:r w:rsidRPr="00DC0EC5">
              <w:rPr>
                <w:rFonts w:ascii="宋体" w:hAnsi="宋体" w:cs="宋体" w:hint="eastAsia"/>
                <w:kern w:val="0"/>
                <w:szCs w:val="21"/>
              </w:rPr>
              <w:t>0.00</w:t>
            </w:r>
          </w:p>
        </w:tc>
        <w:tc>
          <w:tcPr>
            <w:tcW w:w="2835" w:type="dxa"/>
            <w:vAlign w:val="center"/>
          </w:tcPr>
          <w:p w:rsidR="00B72494" w:rsidRPr="00DC0EC5" w:rsidRDefault="00B72494" w:rsidP="00C6581D">
            <w:pPr>
              <w:jc w:val="right"/>
              <w:rPr>
                <w:rFonts w:ascii="宋体" w:hAnsi="宋体" w:cs="宋体"/>
                <w:szCs w:val="21"/>
              </w:rPr>
            </w:pPr>
            <w:r w:rsidRPr="00DC0EC5">
              <w:rPr>
                <w:rFonts w:ascii="宋体" w:hAnsi="宋体" w:cs="宋体" w:hint="eastAsia"/>
                <w:kern w:val="0"/>
                <w:szCs w:val="21"/>
              </w:rPr>
              <w:t>0.00</w:t>
            </w:r>
          </w:p>
        </w:tc>
      </w:tr>
      <w:tr w:rsidR="00B72494" w:rsidRPr="00DC0EC5" w:rsidTr="00C6581D">
        <w:trPr>
          <w:trHeight w:val="420"/>
        </w:trPr>
        <w:tc>
          <w:tcPr>
            <w:tcW w:w="1341" w:type="dxa"/>
            <w:vAlign w:val="center"/>
          </w:tcPr>
          <w:p w:rsidR="00B72494" w:rsidRPr="00DC0EC5" w:rsidRDefault="00B72494" w:rsidP="00C6581D">
            <w:pPr>
              <w:widowControl/>
              <w:jc w:val="left"/>
              <w:rPr>
                <w:rFonts w:ascii="宋体" w:hAnsi="宋体" w:cs="宋体"/>
                <w:kern w:val="0"/>
                <w:szCs w:val="21"/>
              </w:rPr>
            </w:pPr>
            <w:r w:rsidRPr="00DC0EC5">
              <w:rPr>
                <w:rFonts w:ascii="宋体" w:hAnsi="宋体" w:cs="宋体" w:hint="eastAsia"/>
                <w:kern w:val="0"/>
                <w:szCs w:val="21"/>
              </w:rPr>
              <w:t>2230103</w:t>
            </w:r>
          </w:p>
        </w:tc>
        <w:tc>
          <w:tcPr>
            <w:tcW w:w="4328" w:type="dxa"/>
            <w:vAlign w:val="center"/>
          </w:tcPr>
          <w:p w:rsidR="00B72494" w:rsidRPr="00DC0EC5" w:rsidRDefault="00B72494" w:rsidP="00C6581D">
            <w:pPr>
              <w:widowControl/>
              <w:jc w:val="left"/>
              <w:rPr>
                <w:rFonts w:ascii="宋体" w:hAnsi="宋体" w:cs="宋体"/>
                <w:kern w:val="0"/>
                <w:szCs w:val="21"/>
              </w:rPr>
            </w:pPr>
            <w:r w:rsidRPr="00DC0EC5">
              <w:rPr>
                <w:rFonts w:ascii="宋体" w:hAnsi="宋体" w:cs="宋体" w:hint="eastAsia"/>
                <w:kern w:val="0"/>
                <w:szCs w:val="21"/>
              </w:rPr>
              <w:t>国有企业办职教幼教补助支出</w:t>
            </w:r>
          </w:p>
        </w:tc>
        <w:tc>
          <w:tcPr>
            <w:tcW w:w="2835" w:type="dxa"/>
            <w:vAlign w:val="center"/>
          </w:tcPr>
          <w:p w:rsidR="00B72494" w:rsidRPr="00DC0EC5" w:rsidRDefault="00B72494" w:rsidP="00C6581D">
            <w:pPr>
              <w:jc w:val="right"/>
              <w:rPr>
                <w:rFonts w:ascii="宋体" w:hAnsi="宋体" w:cs="宋体"/>
                <w:szCs w:val="21"/>
              </w:rPr>
            </w:pPr>
            <w:r w:rsidRPr="00DC0EC5">
              <w:rPr>
                <w:rFonts w:ascii="宋体" w:hAnsi="宋体" w:cs="宋体" w:hint="eastAsia"/>
                <w:kern w:val="0"/>
                <w:szCs w:val="21"/>
              </w:rPr>
              <w:t>0.00</w:t>
            </w:r>
          </w:p>
        </w:tc>
        <w:tc>
          <w:tcPr>
            <w:tcW w:w="2835" w:type="dxa"/>
            <w:vAlign w:val="center"/>
          </w:tcPr>
          <w:p w:rsidR="00B72494" w:rsidRPr="00DC0EC5" w:rsidRDefault="00B72494" w:rsidP="00C6581D">
            <w:pPr>
              <w:jc w:val="right"/>
              <w:rPr>
                <w:rFonts w:ascii="宋体" w:hAnsi="宋体" w:cs="宋体"/>
                <w:szCs w:val="21"/>
              </w:rPr>
            </w:pPr>
            <w:r w:rsidRPr="00DC0EC5">
              <w:rPr>
                <w:rFonts w:ascii="宋体" w:hAnsi="宋体" w:cs="宋体" w:hint="eastAsia"/>
                <w:kern w:val="0"/>
                <w:szCs w:val="21"/>
              </w:rPr>
              <w:t>0.00</w:t>
            </w:r>
          </w:p>
        </w:tc>
        <w:tc>
          <w:tcPr>
            <w:tcW w:w="2835" w:type="dxa"/>
            <w:vAlign w:val="center"/>
          </w:tcPr>
          <w:p w:rsidR="00B72494" w:rsidRPr="00DC0EC5" w:rsidRDefault="00B72494" w:rsidP="00C6581D">
            <w:pPr>
              <w:jc w:val="right"/>
              <w:rPr>
                <w:rFonts w:ascii="宋体" w:hAnsi="宋体" w:cs="宋体"/>
                <w:szCs w:val="21"/>
              </w:rPr>
            </w:pPr>
            <w:r w:rsidRPr="00DC0EC5">
              <w:rPr>
                <w:rFonts w:ascii="宋体" w:hAnsi="宋体" w:cs="宋体" w:hint="eastAsia"/>
                <w:kern w:val="0"/>
                <w:szCs w:val="21"/>
              </w:rPr>
              <w:t>0.00</w:t>
            </w:r>
          </w:p>
        </w:tc>
      </w:tr>
      <w:tr w:rsidR="00B72494" w:rsidRPr="00DC0EC5" w:rsidTr="00C6581D">
        <w:trPr>
          <w:trHeight w:val="420"/>
        </w:trPr>
        <w:tc>
          <w:tcPr>
            <w:tcW w:w="1341" w:type="dxa"/>
            <w:vAlign w:val="center"/>
          </w:tcPr>
          <w:p w:rsidR="00B72494" w:rsidRPr="00DC0EC5" w:rsidRDefault="00B72494" w:rsidP="00C6581D">
            <w:pPr>
              <w:widowControl/>
              <w:jc w:val="left"/>
              <w:rPr>
                <w:rFonts w:ascii="宋体" w:hAnsi="宋体" w:cs="宋体"/>
                <w:kern w:val="0"/>
                <w:szCs w:val="21"/>
              </w:rPr>
            </w:pPr>
            <w:r w:rsidRPr="00DC0EC5">
              <w:rPr>
                <w:rFonts w:ascii="宋体" w:hAnsi="宋体" w:cs="宋体" w:hint="eastAsia"/>
                <w:kern w:val="0"/>
                <w:szCs w:val="21"/>
              </w:rPr>
              <w:t>2230104</w:t>
            </w:r>
          </w:p>
        </w:tc>
        <w:tc>
          <w:tcPr>
            <w:tcW w:w="4328" w:type="dxa"/>
            <w:vAlign w:val="center"/>
          </w:tcPr>
          <w:p w:rsidR="00B72494" w:rsidRPr="00DC0EC5" w:rsidRDefault="00B72494" w:rsidP="00C6581D">
            <w:pPr>
              <w:widowControl/>
              <w:jc w:val="left"/>
              <w:rPr>
                <w:rFonts w:ascii="宋体" w:hAnsi="宋体" w:cs="宋体"/>
                <w:kern w:val="0"/>
                <w:szCs w:val="21"/>
              </w:rPr>
            </w:pPr>
            <w:r w:rsidRPr="00DC0EC5">
              <w:rPr>
                <w:rFonts w:ascii="宋体" w:hAnsi="宋体" w:cs="宋体" w:hint="eastAsia"/>
                <w:kern w:val="0"/>
                <w:szCs w:val="21"/>
              </w:rPr>
              <w:t>国有企业办公共服务机构移交补助支出</w:t>
            </w:r>
          </w:p>
        </w:tc>
        <w:tc>
          <w:tcPr>
            <w:tcW w:w="2835" w:type="dxa"/>
            <w:vAlign w:val="center"/>
          </w:tcPr>
          <w:p w:rsidR="00B72494" w:rsidRPr="00DC0EC5" w:rsidRDefault="00B72494" w:rsidP="00C6581D">
            <w:pPr>
              <w:jc w:val="right"/>
              <w:rPr>
                <w:rFonts w:ascii="宋体" w:hAnsi="宋体" w:cs="宋体"/>
                <w:szCs w:val="21"/>
              </w:rPr>
            </w:pPr>
            <w:r w:rsidRPr="00DC0EC5">
              <w:rPr>
                <w:rFonts w:ascii="宋体" w:hAnsi="宋体" w:cs="宋体" w:hint="eastAsia"/>
                <w:kern w:val="0"/>
                <w:szCs w:val="21"/>
              </w:rPr>
              <w:t>0.00</w:t>
            </w:r>
          </w:p>
        </w:tc>
        <w:tc>
          <w:tcPr>
            <w:tcW w:w="2835" w:type="dxa"/>
            <w:vAlign w:val="center"/>
          </w:tcPr>
          <w:p w:rsidR="00B72494" w:rsidRPr="00DC0EC5" w:rsidRDefault="00B72494" w:rsidP="00C6581D">
            <w:pPr>
              <w:jc w:val="right"/>
              <w:rPr>
                <w:rFonts w:ascii="宋体" w:hAnsi="宋体" w:cs="宋体"/>
                <w:szCs w:val="21"/>
              </w:rPr>
            </w:pPr>
            <w:r w:rsidRPr="00DC0EC5">
              <w:rPr>
                <w:rFonts w:ascii="宋体" w:hAnsi="宋体" w:cs="宋体" w:hint="eastAsia"/>
                <w:kern w:val="0"/>
                <w:szCs w:val="21"/>
              </w:rPr>
              <w:t>0.00</w:t>
            </w:r>
          </w:p>
        </w:tc>
        <w:tc>
          <w:tcPr>
            <w:tcW w:w="2835" w:type="dxa"/>
            <w:vAlign w:val="center"/>
          </w:tcPr>
          <w:p w:rsidR="00B72494" w:rsidRPr="00DC0EC5" w:rsidRDefault="00B72494" w:rsidP="00C6581D">
            <w:pPr>
              <w:jc w:val="right"/>
              <w:rPr>
                <w:rFonts w:ascii="宋体" w:hAnsi="宋体" w:cs="宋体"/>
                <w:szCs w:val="21"/>
              </w:rPr>
            </w:pPr>
            <w:r w:rsidRPr="00DC0EC5">
              <w:rPr>
                <w:rFonts w:ascii="宋体" w:hAnsi="宋体" w:cs="宋体" w:hint="eastAsia"/>
                <w:kern w:val="0"/>
                <w:szCs w:val="21"/>
              </w:rPr>
              <w:t>0.00</w:t>
            </w:r>
          </w:p>
        </w:tc>
      </w:tr>
      <w:tr w:rsidR="00B72494" w:rsidRPr="00DC0EC5" w:rsidTr="00C6581D">
        <w:trPr>
          <w:trHeight w:val="420"/>
        </w:trPr>
        <w:tc>
          <w:tcPr>
            <w:tcW w:w="1341" w:type="dxa"/>
            <w:vAlign w:val="center"/>
          </w:tcPr>
          <w:p w:rsidR="00B72494" w:rsidRPr="00DC0EC5" w:rsidRDefault="00B72494" w:rsidP="00C6581D">
            <w:pPr>
              <w:widowControl/>
              <w:jc w:val="left"/>
              <w:rPr>
                <w:rFonts w:ascii="宋体" w:hAnsi="宋体" w:cs="宋体"/>
                <w:kern w:val="0"/>
                <w:szCs w:val="21"/>
              </w:rPr>
            </w:pPr>
            <w:r w:rsidRPr="00DC0EC5">
              <w:rPr>
                <w:rFonts w:ascii="宋体" w:hAnsi="宋体" w:cs="宋体" w:hint="eastAsia"/>
                <w:kern w:val="0"/>
                <w:szCs w:val="21"/>
              </w:rPr>
              <w:t>2230105</w:t>
            </w:r>
          </w:p>
        </w:tc>
        <w:tc>
          <w:tcPr>
            <w:tcW w:w="4328" w:type="dxa"/>
            <w:vAlign w:val="center"/>
          </w:tcPr>
          <w:p w:rsidR="00B72494" w:rsidRPr="00DC0EC5" w:rsidRDefault="00B72494" w:rsidP="00C6581D">
            <w:pPr>
              <w:widowControl/>
              <w:jc w:val="left"/>
              <w:rPr>
                <w:rFonts w:ascii="宋体" w:hAnsi="宋体" w:cs="宋体"/>
                <w:kern w:val="0"/>
                <w:szCs w:val="21"/>
              </w:rPr>
            </w:pPr>
            <w:r w:rsidRPr="00DC0EC5">
              <w:rPr>
                <w:rFonts w:ascii="宋体" w:hAnsi="宋体" w:cs="宋体" w:hint="eastAsia"/>
                <w:kern w:val="0"/>
                <w:szCs w:val="21"/>
              </w:rPr>
              <w:t>国有企业退休人员社会化管理补助支出</w:t>
            </w:r>
          </w:p>
        </w:tc>
        <w:tc>
          <w:tcPr>
            <w:tcW w:w="2835" w:type="dxa"/>
            <w:vAlign w:val="center"/>
          </w:tcPr>
          <w:p w:rsidR="00B72494" w:rsidRPr="00DC0EC5" w:rsidRDefault="00B72494" w:rsidP="00C6581D">
            <w:pPr>
              <w:jc w:val="right"/>
              <w:rPr>
                <w:rFonts w:ascii="宋体" w:hAnsi="宋体" w:cs="宋体"/>
                <w:szCs w:val="21"/>
              </w:rPr>
            </w:pPr>
            <w:r w:rsidRPr="00DC0EC5">
              <w:rPr>
                <w:rFonts w:ascii="宋体" w:hAnsi="宋体" w:cs="宋体" w:hint="eastAsia"/>
                <w:kern w:val="0"/>
                <w:szCs w:val="21"/>
              </w:rPr>
              <w:t>0.00</w:t>
            </w:r>
          </w:p>
        </w:tc>
        <w:tc>
          <w:tcPr>
            <w:tcW w:w="2835" w:type="dxa"/>
            <w:vAlign w:val="center"/>
          </w:tcPr>
          <w:p w:rsidR="00B72494" w:rsidRPr="00DC0EC5" w:rsidRDefault="00B72494" w:rsidP="00C6581D">
            <w:pPr>
              <w:jc w:val="right"/>
              <w:rPr>
                <w:rFonts w:ascii="宋体" w:hAnsi="宋体" w:cs="宋体"/>
                <w:szCs w:val="21"/>
              </w:rPr>
            </w:pPr>
            <w:r w:rsidRPr="00DC0EC5">
              <w:rPr>
                <w:rFonts w:ascii="宋体" w:hAnsi="宋体" w:cs="宋体" w:hint="eastAsia"/>
                <w:kern w:val="0"/>
                <w:szCs w:val="21"/>
              </w:rPr>
              <w:t>0.00</w:t>
            </w:r>
          </w:p>
        </w:tc>
        <w:tc>
          <w:tcPr>
            <w:tcW w:w="2835" w:type="dxa"/>
            <w:vAlign w:val="center"/>
          </w:tcPr>
          <w:p w:rsidR="00B72494" w:rsidRPr="00DC0EC5" w:rsidRDefault="00B72494" w:rsidP="00C6581D">
            <w:pPr>
              <w:jc w:val="right"/>
              <w:rPr>
                <w:rFonts w:ascii="宋体" w:hAnsi="宋体" w:cs="宋体"/>
                <w:szCs w:val="21"/>
              </w:rPr>
            </w:pPr>
            <w:r w:rsidRPr="00DC0EC5">
              <w:rPr>
                <w:rFonts w:ascii="宋体" w:hAnsi="宋体" w:cs="宋体" w:hint="eastAsia"/>
                <w:kern w:val="0"/>
                <w:szCs w:val="21"/>
              </w:rPr>
              <w:t>0.00</w:t>
            </w:r>
          </w:p>
        </w:tc>
      </w:tr>
      <w:tr w:rsidR="00B72494" w:rsidRPr="00DC0EC5" w:rsidTr="00C6581D">
        <w:trPr>
          <w:trHeight w:val="420"/>
        </w:trPr>
        <w:tc>
          <w:tcPr>
            <w:tcW w:w="1341" w:type="dxa"/>
            <w:vAlign w:val="center"/>
          </w:tcPr>
          <w:p w:rsidR="00B72494" w:rsidRPr="00DC0EC5" w:rsidRDefault="00B72494" w:rsidP="00C6581D">
            <w:pPr>
              <w:widowControl/>
              <w:jc w:val="left"/>
              <w:rPr>
                <w:rFonts w:ascii="宋体" w:hAnsi="宋体" w:cs="宋体"/>
                <w:kern w:val="0"/>
                <w:szCs w:val="21"/>
              </w:rPr>
            </w:pPr>
            <w:r w:rsidRPr="00DC0EC5">
              <w:rPr>
                <w:rFonts w:ascii="宋体" w:hAnsi="宋体" w:cs="宋体" w:hint="eastAsia"/>
                <w:kern w:val="0"/>
                <w:szCs w:val="21"/>
              </w:rPr>
              <w:t>2230106</w:t>
            </w:r>
          </w:p>
        </w:tc>
        <w:tc>
          <w:tcPr>
            <w:tcW w:w="4328" w:type="dxa"/>
            <w:vAlign w:val="center"/>
          </w:tcPr>
          <w:p w:rsidR="00B72494" w:rsidRPr="00DC0EC5" w:rsidRDefault="00B72494" w:rsidP="00C6581D">
            <w:pPr>
              <w:widowControl/>
              <w:jc w:val="left"/>
              <w:rPr>
                <w:rFonts w:ascii="宋体" w:hAnsi="宋体" w:cs="宋体"/>
                <w:kern w:val="0"/>
                <w:szCs w:val="21"/>
              </w:rPr>
            </w:pPr>
            <w:r w:rsidRPr="00DC0EC5">
              <w:rPr>
                <w:rFonts w:ascii="宋体" w:hAnsi="宋体" w:cs="宋体" w:hint="eastAsia"/>
                <w:kern w:val="0"/>
                <w:szCs w:val="21"/>
              </w:rPr>
              <w:t>国有企业棚户区改造支出</w:t>
            </w:r>
          </w:p>
        </w:tc>
        <w:tc>
          <w:tcPr>
            <w:tcW w:w="2835" w:type="dxa"/>
            <w:vAlign w:val="center"/>
          </w:tcPr>
          <w:p w:rsidR="00B72494" w:rsidRPr="00DC0EC5" w:rsidRDefault="00B72494" w:rsidP="00C6581D">
            <w:pPr>
              <w:jc w:val="right"/>
              <w:rPr>
                <w:rFonts w:ascii="宋体" w:hAnsi="宋体" w:cs="宋体"/>
                <w:szCs w:val="21"/>
              </w:rPr>
            </w:pPr>
            <w:r w:rsidRPr="00DC0EC5">
              <w:rPr>
                <w:rFonts w:ascii="宋体" w:hAnsi="宋体" w:cs="宋体" w:hint="eastAsia"/>
                <w:kern w:val="0"/>
                <w:szCs w:val="21"/>
              </w:rPr>
              <w:t>0.00</w:t>
            </w:r>
          </w:p>
        </w:tc>
        <w:tc>
          <w:tcPr>
            <w:tcW w:w="2835" w:type="dxa"/>
            <w:vAlign w:val="center"/>
          </w:tcPr>
          <w:p w:rsidR="00B72494" w:rsidRPr="00DC0EC5" w:rsidRDefault="00B72494" w:rsidP="00C6581D">
            <w:pPr>
              <w:jc w:val="right"/>
              <w:rPr>
                <w:rFonts w:ascii="宋体" w:hAnsi="宋体" w:cs="宋体"/>
                <w:szCs w:val="21"/>
              </w:rPr>
            </w:pPr>
            <w:r w:rsidRPr="00DC0EC5">
              <w:rPr>
                <w:rFonts w:ascii="宋体" w:hAnsi="宋体" w:cs="宋体" w:hint="eastAsia"/>
                <w:kern w:val="0"/>
                <w:szCs w:val="21"/>
              </w:rPr>
              <w:t>0.00</w:t>
            </w:r>
          </w:p>
        </w:tc>
        <w:tc>
          <w:tcPr>
            <w:tcW w:w="2835" w:type="dxa"/>
            <w:vAlign w:val="center"/>
          </w:tcPr>
          <w:p w:rsidR="00B72494" w:rsidRPr="00DC0EC5" w:rsidRDefault="00B72494" w:rsidP="00C6581D">
            <w:pPr>
              <w:jc w:val="right"/>
              <w:rPr>
                <w:rFonts w:ascii="宋体" w:hAnsi="宋体" w:cs="宋体"/>
                <w:szCs w:val="21"/>
              </w:rPr>
            </w:pPr>
            <w:r w:rsidRPr="00DC0EC5">
              <w:rPr>
                <w:rFonts w:ascii="宋体" w:hAnsi="宋体" w:cs="宋体" w:hint="eastAsia"/>
                <w:kern w:val="0"/>
                <w:szCs w:val="21"/>
              </w:rPr>
              <w:t>0.00</w:t>
            </w:r>
          </w:p>
        </w:tc>
      </w:tr>
      <w:tr w:rsidR="00B72494" w:rsidRPr="00DC0EC5" w:rsidTr="00C6581D">
        <w:trPr>
          <w:trHeight w:val="420"/>
        </w:trPr>
        <w:tc>
          <w:tcPr>
            <w:tcW w:w="1341" w:type="dxa"/>
            <w:vAlign w:val="center"/>
          </w:tcPr>
          <w:p w:rsidR="00B72494" w:rsidRPr="00DC0EC5" w:rsidRDefault="00B72494" w:rsidP="00C6581D">
            <w:pPr>
              <w:widowControl/>
              <w:jc w:val="left"/>
              <w:rPr>
                <w:rFonts w:ascii="宋体" w:hAnsi="宋体" w:cs="宋体"/>
                <w:kern w:val="0"/>
                <w:szCs w:val="21"/>
              </w:rPr>
            </w:pPr>
            <w:r w:rsidRPr="00DC0EC5">
              <w:rPr>
                <w:rFonts w:ascii="宋体" w:hAnsi="宋体" w:cs="宋体" w:hint="eastAsia"/>
                <w:kern w:val="0"/>
                <w:szCs w:val="21"/>
              </w:rPr>
              <w:t>2230107</w:t>
            </w:r>
          </w:p>
        </w:tc>
        <w:tc>
          <w:tcPr>
            <w:tcW w:w="4328" w:type="dxa"/>
            <w:vAlign w:val="center"/>
          </w:tcPr>
          <w:p w:rsidR="00B72494" w:rsidRPr="00DC0EC5" w:rsidRDefault="00B72494" w:rsidP="00C6581D">
            <w:pPr>
              <w:widowControl/>
              <w:jc w:val="left"/>
              <w:rPr>
                <w:rFonts w:ascii="宋体" w:hAnsi="宋体" w:cs="宋体"/>
                <w:kern w:val="0"/>
                <w:szCs w:val="21"/>
              </w:rPr>
            </w:pPr>
            <w:r w:rsidRPr="00DC0EC5">
              <w:rPr>
                <w:rFonts w:ascii="宋体" w:hAnsi="宋体" w:cs="宋体" w:hint="eastAsia"/>
                <w:kern w:val="0"/>
                <w:szCs w:val="21"/>
              </w:rPr>
              <w:t>国有企业改革成本支出</w:t>
            </w:r>
          </w:p>
        </w:tc>
        <w:tc>
          <w:tcPr>
            <w:tcW w:w="2835" w:type="dxa"/>
            <w:vAlign w:val="center"/>
          </w:tcPr>
          <w:p w:rsidR="00B72494" w:rsidRPr="00DC0EC5" w:rsidRDefault="00B72494" w:rsidP="00C6581D">
            <w:pPr>
              <w:jc w:val="right"/>
              <w:rPr>
                <w:rFonts w:ascii="宋体" w:hAnsi="宋体" w:cs="宋体"/>
                <w:szCs w:val="21"/>
              </w:rPr>
            </w:pPr>
            <w:r w:rsidRPr="00DC0EC5">
              <w:rPr>
                <w:rFonts w:ascii="宋体" w:hAnsi="宋体" w:cs="宋体" w:hint="eastAsia"/>
                <w:kern w:val="0"/>
                <w:szCs w:val="21"/>
              </w:rPr>
              <w:t>0.00</w:t>
            </w:r>
          </w:p>
        </w:tc>
        <w:tc>
          <w:tcPr>
            <w:tcW w:w="2835" w:type="dxa"/>
            <w:vAlign w:val="center"/>
          </w:tcPr>
          <w:p w:rsidR="00B72494" w:rsidRPr="00DC0EC5" w:rsidRDefault="00B72494" w:rsidP="00C6581D">
            <w:pPr>
              <w:jc w:val="right"/>
              <w:rPr>
                <w:rFonts w:ascii="宋体" w:hAnsi="宋体" w:cs="宋体"/>
                <w:szCs w:val="21"/>
              </w:rPr>
            </w:pPr>
            <w:r w:rsidRPr="00DC0EC5">
              <w:rPr>
                <w:rFonts w:ascii="宋体" w:hAnsi="宋体" w:cs="宋体" w:hint="eastAsia"/>
                <w:kern w:val="0"/>
                <w:szCs w:val="21"/>
              </w:rPr>
              <w:t>0.00</w:t>
            </w:r>
          </w:p>
        </w:tc>
        <w:tc>
          <w:tcPr>
            <w:tcW w:w="2835" w:type="dxa"/>
            <w:vAlign w:val="center"/>
          </w:tcPr>
          <w:p w:rsidR="00B72494" w:rsidRPr="00DC0EC5" w:rsidRDefault="00B72494" w:rsidP="00C6581D">
            <w:pPr>
              <w:jc w:val="right"/>
              <w:rPr>
                <w:rFonts w:ascii="宋体" w:hAnsi="宋体" w:cs="宋体"/>
                <w:szCs w:val="21"/>
              </w:rPr>
            </w:pPr>
            <w:r w:rsidRPr="00DC0EC5">
              <w:rPr>
                <w:rFonts w:ascii="宋体" w:hAnsi="宋体" w:cs="宋体" w:hint="eastAsia"/>
                <w:kern w:val="0"/>
                <w:szCs w:val="21"/>
              </w:rPr>
              <w:t>0.00</w:t>
            </w:r>
          </w:p>
        </w:tc>
      </w:tr>
      <w:tr w:rsidR="00B72494" w:rsidRPr="00DC0EC5" w:rsidTr="00C6581D">
        <w:trPr>
          <w:trHeight w:val="420"/>
        </w:trPr>
        <w:tc>
          <w:tcPr>
            <w:tcW w:w="1341" w:type="dxa"/>
            <w:vAlign w:val="center"/>
          </w:tcPr>
          <w:p w:rsidR="00B72494" w:rsidRPr="00DC0EC5" w:rsidRDefault="00B72494" w:rsidP="00C6581D">
            <w:pPr>
              <w:widowControl/>
              <w:jc w:val="left"/>
              <w:rPr>
                <w:rFonts w:ascii="宋体" w:hAnsi="宋体" w:cs="宋体"/>
                <w:kern w:val="0"/>
                <w:szCs w:val="21"/>
              </w:rPr>
            </w:pPr>
            <w:r w:rsidRPr="00DC0EC5">
              <w:rPr>
                <w:rFonts w:ascii="宋体" w:hAnsi="宋体" w:cs="宋体" w:hint="eastAsia"/>
                <w:kern w:val="0"/>
                <w:szCs w:val="21"/>
              </w:rPr>
              <w:t>2230108</w:t>
            </w:r>
          </w:p>
        </w:tc>
        <w:tc>
          <w:tcPr>
            <w:tcW w:w="4328" w:type="dxa"/>
            <w:vAlign w:val="center"/>
          </w:tcPr>
          <w:p w:rsidR="00B72494" w:rsidRPr="00DC0EC5" w:rsidRDefault="00B72494" w:rsidP="00C6581D">
            <w:pPr>
              <w:widowControl/>
              <w:jc w:val="left"/>
              <w:rPr>
                <w:rFonts w:ascii="宋体" w:hAnsi="宋体" w:cs="宋体"/>
                <w:kern w:val="0"/>
                <w:szCs w:val="21"/>
              </w:rPr>
            </w:pPr>
            <w:r w:rsidRPr="00DC0EC5">
              <w:rPr>
                <w:rFonts w:ascii="宋体" w:hAnsi="宋体" w:cs="宋体" w:hint="eastAsia"/>
                <w:kern w:val="0"/>
                <w:szCs w:val="21"/>
              </w:rPr>
              <w:t>离休干部医药费补助支出</w:t>
            </w:r>
          </w:p>
        </w:tc>
        <w:tc>
          <w:tcPr>
            <w:tcW w:w="2835" w:type="dxa"/>
            <w:vAlign w:val="center"/>
          </w:tcPr>
          <w:p w:rsidR="00B72494" w:rsidRPr="00DC0EC5" w:rsidRDefault="00B72494" w:rsidP="00C6581D">
            <w:pPr>
              <w:jc w:val="right"/>
              <w:rPr>
                <w:rFonts w:ascii="宋体" w:hAnsi="宋体" w:cs="宋体"/>
                <w:szCs w:val="21"/>
              </w:rPr>
            </w:pPr>
            <w:r w:rsidRPr="00DC0EC5">
              <w:rPr>
                <w:rFonts w:ascii="宋体" w:hAnsi="宋体" w:cs="宋体" w:hint="eastAsia"/>
                <w:kern w:val="0"/>
                <w:szCs w:val="21"/>
              </w:rPr>
              <w:t>0.00</w:t>
            </w:r>
          </w:p>
        </w:tc>
        <w:tc>
          <w:tcPr>
            <w:tcW w:w="2835" w:type="dxa"/>
            <w:vAlign w:val="center"/>
          </w:tcPr>
          <w:p w:rsidR="00B72494" w:rsidRPr="00DC0EC5" w:rsidRDefault="00B72494" w:rsidP="00C6581D">
            <w:pPr>
              <w:jc w:val="right"/>
              <w:rPr>
                <w:rFonts w:ascii="宋体" w:hAnsi="宋体" w:cs="宋体"/>
                <w:szCs w:val="21"/>
              </w:rPr>
            </w:pPr>
            <w:r w:rsidRPr="00DC0EC5">
              <w:rPr>
                <w:rFonts w:ascii="宋体" w:hAnsi="宋体" w:cs="宋体" w:hint="eastAsia"/>
                <w:kern w:val="0"/>
                <w:szCs w:val="21"/>
              </w:rPr>
              <w:t>0.00</w:t>
            </w:r>
          </w:p>
        </w:tc>
        <w:tc>
          <w:tcPr>
            <w:tcW w:w="2835" w:type="dxa"/>
            <w:vAlign w:val="center"/>
          </w:tcPr>
          <w:p w:rsidR="00B72494" w:rsidRPr="00DC0EC5" w:rsidRDefault="00B72494" w:rsidP="00C6581D">
            <w:pPr>
              <w:jc w:val="right"/>
              <w:rPr>
                <w:rFonts w:ascii="宋体" w:hAnsi="宋体" w:cs="宋体"/>
                <w:szCs w:val="21"/>
              </w:rPr>
            </w:pPr>
            <w:r w:rsidRPr="00DC0EC5">
              <w:rPr>
                <w:rFonts w:ascii="宋体" w:hAnsi="宋体" w:cs="宋体" w:hint="eastAsia"/>
                <w:kern w:val="0"/>
                <w:szCs w:val="21"/>
              </w:rPr>
              <w:t>0.00</w:t>
            </w:r>
          </w:p>
        </w:tc>
      </w:tr>
    </w:tbl>
    <w:p w:rsidR="00B72494" w:rsidRDefault="00B72494" w:rsidP="00B72494">
      <w:pPr>
        <w:spacing w:line="360" w:lineRule="auto"/>
        <w:ind w:firstLineChars="200" w:firstLine="420"/>
        <w:rPr>
          <w:rFonts w:ascii="宋体" w:hAnsi="宋体" w:cs="宋体"/>
          <w:szCs w:val="21"/>
        </w:rPr>
      </w:pPr>
      <w:r>
        <w:rPr>
          <w:rFonts w:ascii="宋体" w:hAnsi="宋体" w:cs="宋体" w:hint="eastAsia"/>
          <w:szCs w:val="21"/>
        </w:rPr>
        <w:t>注：</w:t>
      </w:r>
      <w:bookmarkStart w:id="48" w:name="PO_part2Table1Remark8"/>
      <w:r>
        <w:rPr>
          <w:rFonts w:ascii="宋体" w:hAnsi="宋体" w:cs="宋体" w:hint="eastAsia"/>
          <w:szCs w:val="21"/>
        </w:rPr>
        <w:t>本表反映部门（单位）本年度国有资本经营预算财政拨款支出情况。</w:t>
      </w:r>
    </w:p>
    <w:p w:rsidR="00B72494" w:rsidRDefault="00B72494" w:rsidP="00962F9F">
      <w:pPr>
        <w:spacing w:line="360" w:lineRule="auto"/>
        <w:ind w:firstLineChars="400" w:firstLine="840"/>
        <w:jc w:val="left"/>
        <w:rPr>
          <w:rFonts w:ascii="宋体" w:hAnsi="宋体" w:cs="宋体"/>
          <w:szCs w:val="21"/>
        </w:rPr>
        <w:sectPr w:rsidR="00B72494">
          <w:pgSz w:w="16838" w:h="11906" w:orient="landscape"/>
          <w:pgMar w:top="1531" w:right="1440" w:bottom="1531" w:left="1440" w:header="851" w:footer="992" w:gutter="0"/>
          <w:cols w:space="720"/>
          <w:docGrid w:type="lines" w:linePitch="312"/>
        </w:sectPr>
      </w:pPr>
      <w:r>
        <w:rPr>
          <w:rFonts w:ascii="宋体" w:hAnsi="宋体" w:cs="宋体" w:hint="eastAsia"/>
          <w:szCs w:val="21"/>
        </w:rPr>
        <w:t>本单位本表本年度无发生额</w:t>
      </w:r>
      <w:r w:rsidR="00962F9F">
        <w:rPr>
          <w:rFonts w:ascii="宋体" w:hAnsi="宋体" w:cs="宋体" w:hint="eastAsia"/>
          <w:szCs w:val="21"/>
        </w:rPr>
        <w:t>。</w:t>
      </w:r>
      <w:r>
        <w:rPr>
          <w:rFonts w:ascii="宋体" w:hAnsi="宋体" w:cs="宋体" w:hint="eastAsia"/>
          <w:szCs w:val="21"/>
        </w:rPr>
        <w:t xml:space="preserve"> </w:t>
      </w:r>
      <w:bookmarkEnd w:id="48"/>
      <w:r>
        <w:rPr>
          <w:rFonts w:ascii="宋体" w:hAnsi="宋体" w:cs="宋体" w:hint="eastAsia"/>
          <w:szCs w:val="21"/>
        </w:rPr>
        <w:t xml:space="preserve"> </w:t>
      </w:r>
      <w:bookmarkEnd w:id="45"/>
    </w:p>
    <w:p w:rsidR="00B72494" w:rsidRDefault="00B72494" w:rsidP="00B72494">
      <w:pPr>
        <w:spacing w:line="288" w:lineRule="auto"/>
        <w:rPr>
          <w:rFonts w:ascii="宋体" w:hAnsi="宋体" w:cs="宋体"/>
        </w:rPr>
      </w:pPr>
      <w:bookmarkStart w:id="49" w:name="PO_part2Table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83"/>
        <w:gridCol w:w="1182"/>
        <w:gridCol w:w="1182"/>
        <w:gridCol w:w="1182"/>
        <w:gridCol w:w="1182"/>
        <w:gridCol w:w="1182"/>
        <w:gridCol w:w="1182"/>
        <w:gridCol w:w="1182"/>
        <w:gridCol w:w="1182"/>
        <w:gridCol w:w="1182"/>
        <w:gridCol w:w="1182"/>
        <w:gridCol w:w="1171"/>
      </w:tblGrid>
      <w:tr w:rsidR="00B72494" w:rsidTr="00C6581D">
        <w:trPr>
          <w:cantSplit/>
          <w:trHeight w:val="420"/>
        </w:trPr>
        <w:tc>
          <w:tcPr>
            <w:tcW w:w="14174" w:type="dxa"/>
            <w:gridSpan w:val="12"/>
            <w:tcBorders>
              <w:top w:val="nil"/>
              <w:left w:val="nil"/>
              <w:bottom w:val="nil"/>
              <w:right w:val="nil"/>
            </w:tcBorders>
            <w:vAlign w:val="center"/>
          </w:tcPr>
          <w:p w:rsidR="00B72494" w:rsidRDefault="00B72494" w:rsidP="00C6581D">
            <w:pPr>
              <w:jc w:val="right"/>
              <w:rPr>
                <w:rFonts w:ascii="宋体" w:hAnsi="宋体" w:cs="宋体"/>
              </w:rPr>
            </w:pPr>
            <w:r>
              <w:rPr>
                <w:rFonts w:ascii="宋体" w:hAnsi="宋体" w:cs="宋体" w:hint="eastAsia"/>
                <w:kern w:val="0"/>
                <w:sz w:val="20"/>
                <w:szCs w:val="20"/>
              </w:rPr>
              <w:t>表9</w:t>
            </w:r>
          </w:p>
        </w:tc>
      </w:tr>
      <w:tr w:rsidR="00B72494" w:rsidTr="00C6581D">
        <w:trPr>
          <w:cantSplit/>
          <w:trHeight w:val="420"/>
        </w:trPr>
        <w:tc>
          <w:tcPr>
            <w:tcW w:w="14174" w:type="dxa"/>
            <w:gridSpan w:val="12"/>
            <w:tcBorders>
              <w:top w:val="nil"/>
              <w:left w:val="nil"/>
              <w:bottom w:val="nil"/>
              <w:right w:val="nil"/>
            </w:tcBorders>
          </w:tcPr>
          <w:p w:rsidR="00B72494" w:rsidRDefault="00B72494" w:rsidP="00C6581D">
            <w:pPr>
              <w:jc w:val="center"/>
              <w:rPr>
                <w:rFonts w:ascii="宋体" w:hAnsi="宋体" w:cs="宋体"/>
                <w:b/>
              </w:rPr>
            </w:pPr>
            <w:r>
              <w:rPr>
                <w:rFonts w:ascii="宋体" w:hAnsi="宋体" w:cs="宋体" w:hint="eastAsia"/>
                <w:b/>
                <w:kern w:val="0"/>
                <w:sz w:val="32"/>
                <w:szCs w:val="32"/>
              </w:rPr>
              <w:t>财政拨款“三公”经费支出决算表</w:t>
            </w:r>
          </w:p>
        </w:tc>
      </w:tr>
      <w:tr w:rsidR="00B72494" w:rsidTr="00C6581D">
        <w:trPr>
          <w:cantSplit/>
          <w:trHeight w:val="420"/>
        </w:trPr>
        <w:tc>
          <w:tcPr>
            <w:tcW w:w="10639" w:type="dxa"/>
            <w:gridSpan w:val="9"/>
            <w:tcBorders>
              <w:top w:val="nil"/>
              <w:left w:val="nil"/>
              <w:bottom w:val="single" w:sz="4" w:space="0" w:color="auto"/>
              <w:right w:val="nil"/>
            </w:tcBorders>
            <w:vAlign w:val="center"/>
          </w:tcPr>
          <w:p w:rsidR="00B72494" w:rsidRDefault="00B72494" w:rsidP="00C6581D">
            <w:pPr>
              <w:spacing w:line="288" w:lineRule="auto"/>
              <w:jc w:val="left"/>
              <w:rPr>
                <w:rFonts w:ascii="宋体" w:hAnsi="宋体" w:cs="宋体"/>
                <w:sz w:val="28"/>
                <w:szCs w:val="28"/>
              </w:rPr>
            </w:pPr>
            <w:bookmarkStart w:id="50" w:name="PO_part2DivName9"/>
            <w:r>
              <w:rPr>
                <w:rFonts w:ascii="宋体" w:hAnsi="宋体" w:cs="宋体" w:hint="eastAsia"/>
                <w:kern w:val="0"/>
                <w:sz w:val="20"/>
                <w:szCs w:val="20"/>
              </w:rPr>
              <w:t xml:space="preserve"> 部门（单位） </w:t>
            </w:r>
            <w:bookmarkEnd w:id="50"/>
            <w:r>
              <w:rPr>
                <w:rFonts w:ascii="宋体" w:hAnsi="宋体" w:cs="宋体" w:hint="eastAsia"/>
                <w:kern w:val="0"/>
                <w:sz w:val="20"/>
                <w:szCs w:val="20"/>
              </w:rPr>
              <w:t>：</w:t>
            </w:r>
            <w:bookmarkStart w:id="51" w:name="PO_part2Table9DivName1"/>
            <w:r>
              <w:rPr>
                <w:rFonts w:ascii="宋体" w:hAnsi="宋体" w:cs="宋体" w:hint="eastAsia"/>
                <w:kern w:val="0"/>
                <w:sz w:val="20"/>
                <w:szCs w:val="20"/>
              </w:rPr>
              <w:t xml:space="preserve">中山市民众街道社区卫生服务中心 </w:t>
            </w:r>
            <w:bookmarkEnd w:id="51"/>
          </w:p>
        </w:tc>
        <w:tc>
          <w:tcPr>
            <w:tcW w:w="3535" w:type="dxa"/>
            <w:gridSpan w:val="3"/>
            <w:tcBorders>
              <w:top w:val="nil"/>
              <w:left w:val="nil"/>
              <w:bottom w:val="single" w:sz="4" w:space="0" w:color="auto"/>
              <w:right w:val="nil"/>
            </w:tcBorders>
            <w:vAlign w:val="center"/>
          </w:tcPr>
          <w:p w:rsidR="00B72494" w:rsidRDefault="00B72494" w:rsidP="00C6581D">
            <w:pPr>
              <w:jc w:val="right"/>
              <w:rPr>
                <w:rFonts w:ascii="宋体" w:hAnsi="宋体" w:cs="宋体"/>
              </w:rPr>
            </w:pPr>
            <w:r>
              <w:rPr>
                <w:rFonts w:ascii="宋体" w:hAnsi="宋体" w:cs="宋体" w:hint="eastAsia"/>
                <w:kern w:val="0"/>
                <w:sz w:val="20"/>
                <w:szCs w:val="20"/>
              </w:rPr>
              <w:t>单位：万元</w:t>
            </w:r>
          </w:p>
        </w:tc>
      </w:tr>
      <w:tr w:rsidR="00B72494" w:rsidTr="00C6581D">
        <w:trPr>
          <w:cantSplit/>
          <w:trHeight w:val="420"/>
        </w:trPr>
        <w:tc>
          <w:tcPr>
            <w:tcW w:w="7093" w:type="dxa"/>
            <w:gridSpan w:val="6"/>
            <w:tcBorders>
              <w:top w:val="single" w:sz="4" w:space="0" w:color="auto"/>
            </w:tcBorders>
            <w:vAlign w:val="center"/>
          </w:tcPr>
          <w:p w:rsidR="00B72494" w:rsidRDefault="00B72494" w:rsidP="00C6581D">
            <w:pPr>
              <w:jc w:val="center"/>
              <w:rPr>
                <w:rFonts w:ascii="宋体" w:hAnsi="宋体" w:cs="宋体"/>
                <w:szCs w:val="21"/>
              </w:rPr>
            </w:pPr>
            <w:r>
              <w:rPr>
                <w:rFonts w:ascii="宋体" w:hAnsi="宋体" w:cs="宋体" w:hint="eastAsia"/>
                <w:kern w:val="0"/>
                <w:szCs w:val="21"/>
              </w:rPr>
              <w:t>预算数</w:t>
            </w:r>
          </w:p>
        </w:tc>
        <w:tc>
          <w:tcPr>
            <w:tcW w:w="7081" w:type="dxa"/>
            <w:gridSpan w:val="6"/>
            <w:tcBorders>
              <w:top w:val="single" w:sz="4" w:space="0" w:color="auto"/>
            </w:tcBorders>
            <w:vAlign w:val="center"/>
          </w:tcPr>
          <w:p w:rsidR="00B72494" w:rsidRDefault="00B72494" w:rsidP="00C6581D">
            <w:pPr>
              <w:jc w:val="center"/>
              <w:rPr>
                <w:rFonts w:ascii="宋体" w:hAnsi="宋体" w:cs="宋体"/>
                <w:szCs w:val="21"/>
              </w:rPr>
            </w:pPr>
            <w:r>
              <w:rPr>
                <w:rFonts w:ascii="宋体" w:hAnsi="宋体" w:cs="宋体" w:hint="eastAsia"/>
                <w:kern w:val="0"/>
                <w:szCs w:val="21"/>
              </w:rPr>
              <w:t>决算数</w:t>
            </w:r>
          </w:p>
        </w:tc>
      </w:tr>
      <w:tr w:rsidR="00B72494" w:rsidTr="00C6581D">
        <w:trPr>
          <w:cantSplit/>
          <w:trHeight w:val="420"/>
        </w:trPr>
        <w:tc>
          <w:tcPr>
            <w:tcW w:w="1183" w:type="dxa"/>
            <w:vMerge w:val="restart"/>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合计</w:t>
            </w:r>
          </w:p>
        </w:tc>
        <w:tc>
          <w:tcPr>
            <w:tcW w:w="1182" w:type="dxa"/>
            <w:vMerge w:val="restart"/>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因公出国（境）费</w:t>
            </w:r>
          </w:p>
        </w:tc>
        <w:tc>
          <w:tcPr>
            <w:tcW w:w="3546" w:type="dxa"/>
            <w:gridSpan w:val="3"/>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公务用车购置及运行维护费</w:t>
            </w:r>
          </w:p>
        </w:tc>
        <w:tc>
          <w:tcPr>
            <w:tcW w:w="1182" w:type="dxa"/>
            <w:vMerge w:val="restart"/>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公务接待费</w:t>
            </w:r>
          </w:p>
        </w:tc>
        <w:tc>
          <w:tcPr>
            <w:tcW w:w="1182" w:type="dxa"/>
            <w:vMerge w:val="restart"/>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合计</w:t>
            </w:r>
          </w:p>
        </w:tc>
        <w:tc>
          <w:tcPr>
            <w:tcW w:w="1182" w:type="dxa"/>
            <w:vMerge w:val="restart"/>
            <w:vAlign w:val="center"/>
          </w:tcPr>
          <w:p w:rsidR="00B72494" w:rsidRDefault="00B72494" w:rsidP="00C6581D">
            <w:pPr>
              <w:jc w:val="center"/>
              <w:rPr>
                <w:rFonts w:ascii="宋体" w:hAnsi="宋体" w:cs="宋体"/>
                <w:szCs w:val="21"/>
              </w:rPr>
            </w:pPr>
            <w:r>
              <w:rPr>
                <w:rFonts w:ascii="宋体" w:hAnsi="宋体" w:cs="宋体" w:hint="eastAsia"/>
                <w:kern w:val="0"/>
                <w:szCs w:val="21"/>
              </w:rPr>
              <w:t>因公出国（境）费</w:t>
            </w:r>
          </w:p>
        </w:tc>
        <w:tc>
          <w:tcPr>
            <w:tcW w:w="3546" w:type="dxa"/>
            <w:gridSpan w:val="3"/>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公务用车购置及运行维护费</w:t>
            </w:r>
          </w:p>
        </w:tc>
        <w:tc>
          <w:tcPr>
            <w:tcW w:w="1171" w:type="dxa"/>
            <w:vMerge w:val="restart"/>
            <w:vAlign w:val="center"/>
          </w:tcPr>
          <w:p w:rsidR="00B72494" w:rsidRDefault="00B72494" w:rsidP="00C6581D">
            <w:pPr>
              <w:jc w:val="center"/>
              <w:rPr>
                <w:rFonts w:ascii="宋体" w:hAnsi="宋体" w:cs="宋体"/>
                <w:szCs w:val="21"/>
              </w:rPr>
            </w:pPr>
            <w:r>
              <w:rPr>
                <w:rFonts w:ascii="宋体" w:hAnsi="宋体" w:cs="宋体" w:hint="eastAsia"/>
                <w:kern w:val="0"/>
                <w:szCs w:val="21"/>
              </w:rPr>
              <w:t>公务接待费</w:t>
            </w:r>
          </w:p>
        </w:tc>
      </w:tr>
      <w:tr w:rsidR="00B72494" w:rsidTr="00C6581D">
        <w:trPr>
          <w:cantSplit/>
          <w:trHeight w:val="420"/>
        </w:trPr>
        <w:tc>
          <w:tcPr>
            <w:tcW w:w="1183" w:type="dxa"/>
            <w:vMerge/>
          </w:tcPr>
          <w:p w:rsidR="00B72494" w:rsidRDefault="00B72494" w:rsidP="00C6581D">
            <w:pPr>
              <w:spacing w:line="288" w:lineRule="auto"/>
              <w:rPr>
                <w:rFonts w:ascii="宋体" w:hAnsi="宋体" w:cs="宋体"/>
                <w:szCs w:val="21"/>
              </w:rPr>
            </w:pPr>
          </w:p>
        </w:tc>
        <w:tc>
          <w:tcPr>
            <w:tcW w:w="1182" w:type="dxa"/>
            <w:vMerge/>
          </w:tcPr>
          <w:p w:rsidR="00B72494" w:rsidRDefault="00B72494" w:rsidP="00C6581D">
            <w:pPr>
              <w:spacing w:line="288" w:lineRule="auto"/>
              <w:rPr>
                <w:rFonts w:ascii="宋体" w:hAnsi="宋体" w:cs="宋体"/>
                <w:szCs w:val="21"/>
              </w:rPr>
            </w:pPr>
          </w:p>
        </w:tc>
        <w:tc>
          <w:tcPr>
            <w:tcW w:w="1182"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小计</w:t>
            </w:r>
          </w:p>
        </w:tc>
        <w:tc>
          <w:tcPr>
            <w:tcW w:w="1182"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公务用车</w:t>
            </w:r>
            <w:r>
              <w:rPr>
                <w:rFonts w:ascii="宋体" w:hAnsi="宋体" w:cs="宋体" w:hint="eastAsia"/>
                <w:kern w:val="0"/>
                <w:szCs w:val="21"/>
              </w:rPr>
              <w:br/>
              <w:t>购置费</w:t>
            </w:r>
          </w:p>
        </w:tc>
        <w:tc>
          <w:tcPr>
            <w:tcW w:w="1182"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公务用车</w:t>
            </w:r>
            <w:r>
              <w:rPr>
                <w:rFonts w:ascii="宋体" w:hAnsi="宋体" w:cs="宋体" w:hint="eastAsia"/>
                <w:kern w:val="0"/>
                <w:szCs w:val="21"/>
              </w:rPr>
              <w:br/>
              <w:t>运行维护费</w:t>
            </w:r>
          </w:p>
        </w:tc>
        <w:tc>
          <w:tcPr>
            <w:tcW w:w="1182" w:type="dxa"/>
            <w:vMerge/>
          </w:tcPr>
          <w:p w:rsidR="00B72494" w:rsidRDefault="00B72494" w:rsidP="00C6581D">
            <w:pPr>
              <w:spacing w:line="288" w:lineRule="auto"/>
              <w:rPr>
                <w:rFonts w:ascii="宋体" w:hAnsi="宋体" w:cs="宋体"/>
                <w:szCs w:val="21"/>
              </w:rPr>
            </w:pPr>
          </w:p>
        </w:tc>
        <w:tc>
          <w:tcPr>
            <w:tcW w:w="1182" w:type="dxa"/>
            <w:vMerge/>
          </w:tcPr>
          <w:p w:rsidR="00B72494" w:rsidRDefault="00B72494" w:rsidP="00C6581D">
            <w:pPr>
              <w:spacing w:line="288" w:lineRule="auto"/>
              <w:rPr>
                <w:rFonts w:ascii="宋体" w:hAnsi="宋体" w:cs="宋体"/>
                <w:szCs w:val="21"/>
              </w:rPr>
            </w:pPr>
          </w:p>
        </w:tc>
        <w:tc>
          <w:tcPr>
            <w:tcW w:w="1182" w:type="dxa"/>
            <w:vMerge/>
          </w:tcPr>
          <w:p w:rsidR="00B72494" w:rsidRDefault="00B72494" w:rsidP="00C6581D">
            <w:pPr>
              <w:spacing w:line="288" w:lineRule="auto"/>
              <w:rPr>
                <w:rFonts w:ascii="宋体" w:hAnsi="宋体" w:cs="宋体"/>
                <w:szCs w:val="21"/>
              </w:rPr>
            </w:pPr>
          </w:p>
        </w:tc>
        <w:tc>
          <w:tcPr>
            <w:tcW w:w="1182"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小计</w:t>
            </w:r>
          </w:p>
        </w:tc>
        <w:tc>
          <w:tcPr>
            <w:tcW w:w="1182"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公务用车</w:t>
            </w:r>
            <w:r>
              <w:rPr>
                <w:rFonts w:ascii="宋体" w:hAnsi="宋体" w:cs="宋体" w:hint="eastAsia"/>
                <w:kern w:val="0"/>
                <w:szCs w:val="21"/>
              </w:rPr>
              <w:br/>
              <w:t>购置费</w:t>
            </w:r>
          </w:p>
        </w:tc>
        <w:tc>
          <w:tcPr>
            <w:tcW w:w="1182"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公务用车</w:t>
            </w:r>
            <w:r>
              <w:rPr>
                <w:rFonts w:ascii="宋体" w:hAnsi="宋体" w:cs="宋体" w:hint="eastAsia"/>
                <w:kern w:val="0"/>
                <w:szCs w:val="21"/>
              </w:rPr>
              <w:br/>
              <w:t>运行维护费</w:t>
            </w:r>
          </w:p>
        </w:tc>
        <w:tc>
          <w:tcPr>
            <w:tcW w:w="1171" w:type="dxa"/>
            <w:vMerge/>
          </w:tcPr>
          <w:p w:rsidR="00B72494" w:rsidRDefault="00B72494" w:rsidP="00C6581D">
            <w:pPr>
              <w:spacing w:line="288" w:lineRule="auto"/>
              <w:rPr>
                <w:rFonts w:ascii="宋体" w:hAnsi="宋体" w:cs="宋体"/>
                <w:szCs w:val="21"/>
              </w:rPr>
            </w:pPr>
          </w:p>
        </w:tc>
      </w:tr>
      <w:tr w:rsidR="00B72494" w:rsidTr="00C6581D">
        <w:trPr>
          <w:cantSplit/>
          <w:trHeight w:val="420"/>
        </w:trPr>
        <w:tc>
          <w:tcPr>
            <w:tcW w:w="1183"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1</w:t>
            </w:r>
          </w:p>
        </w:tc>
        <w:tc>
          <w:tcPr>
            <w:tcW w:w="1182"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2</w:t>
            </w:r>
          </w:p>
        </w:tc>
        <w:tc>
          <w:tcPr>
            <w:tcW w:w="1182"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3</w:t>
            </w:r>
          </w:p>
        </w:tc>
        <w:tc>
          <w:tcPr>
            <w:tcW w:w="1182"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4</w:t>
            </w:r>
          </w:p>
        </w:tc>
        <w:tc>
          <w:tcPr>
            <w:tcW w:w="1182"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5</w:t>
            </w:r>
          </w:p>
        </w:tc>
        <w:tc>
          <w:tcPr>
            <w:tcW w:w="1182"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6</w:t>
            </w:r>
          </w:p>
        </w:tc>
        <w:tc>
          <w:tcPr>
            <w:tcW w:w="1182"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7</w:t>
            </w:r>
          </w:p>
        </w:tc>
        <w:tc>
          <w:tcPr>
            <w:tcW w:w="1182"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8</w:t>
            </w:r>
          </w:p>
        </w:tc>
        <w:tc>
          <w:tcPr>
            <w:tcW w:w="1182"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9</w:t>
            </w:r>
          </w:p>
        </w:tc>
        <w:tc>
          <w:tcPr>
            <w:tcW w:w="1182"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10</w:t>
            </w:r>
          </w:p>
        </w:tc>
        <w:tc>
          <w:tcPr>
            <w:tcW w:w="1182"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11</w:t>
            </w:r>
          </w:p>
        </w:tc>
        <w:tc>
          <w:tcPr>
            <w:tcW w:w="1171" w:type="dxa"/>
            <w:vAlign w:val="center"/>
          </w:tcPr>
          <w:p w:rsidR="00B72494" w:rsidRDefault="00B72494" w:rsidP="00C6581D">
            <w:pPr>
              <w:widowControl/>
              <w:jc w:val="center"/>
              <w:rPr>
                <w:rFonts w:ascii="宋体" w:hAnsi="宋体" w:cs="宋体"/>
                <w:kern w:val="0"/>
                <w:szCs w:val="21"/>
              </w:rPr>
            </w:pPr>
            <w:r>
              <w:rPr>
                <w:rFonts w:ascii="宋体" w:hAnsi="宋体" w:cs="宋体" w:hint="eastAsia"/>
                <w:kern w:val="0"/>
                <w:szCs w:val="21"/>
              </w:rPr>
              <w:t>12</w:t>
            </w:r>
          </w:p>
        </w:tc>
      </w:tr>
      <w:tr w:rsidR="00B72494" w:rsidTr="00C6581D">
        <w:trPr>
          <w:cantSplit/>
          <w:trHeight w:val="420"/>
        </w:trPr>
        <w:tc>
          <w:tcPr>
            <w:tcW w:w="1183"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18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18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18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18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18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18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18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18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18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182"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c>
          <w:tcPr>
            <w:tcW w:w="1171" w:type="dxa"/>
            <w:vAlign w:val="center"/>
          </w:tcPr>
          <w:p w:rsidR="00B72494" w:rsidRDefault="00B72494" w:rsidP="00C6581D">
            <w:pPr>
              <w:widowControl/>
              <w:jc w:val="right"/>
              <w:rPr>
                <w:rFonts w:ascii="宋体" w:hAnsi="宋体" w:cs="宋体"/>
                <w:kern w:val="0"/>
                <w:szCs w:val="21"/>
              </w:rPr>
            </w:pPr>
            <w:r>
              <w:rPr>
                <w:rFonts w:ascii="宋体" w:hAnsi="宋体" w:cs="宋体" w:hint="eastAsia"/>
                <w:kern w:val="0"/>
                <w:szCs w:val="21"/>
              </w:rPr>
              <w:t>0.00</w:t>
            </w:r>
          </w:p>
        </w:tc>
      </w:tr>
    </w:tbl>
    <w:p w:rsidR="00B72494" w:rsidRDefault="00B72494" w:rsidP="00B72494">
      <w:pPr>
        <w:spacing w:line="360" w:lineRule="auto"/>
        <w:ind w:firstLineChars="200" w:firstLine="420"/>
        <w:rPr>
          <w:rFonts w:ascii="宋体" w:hAnsi="宋体" w:cs="宋体"/>
          <w:szCs w:val="21"/>
        </w:rPr>
      </w:pPr>
      <w:r>
        <w:rPr>
          <w:rFonts w:ascii="宋体" w:hAnsi="宋体" w:cs="宋体" w:hint="eastAsia"/>
          <w:szCs w:val="21"/>
        </w:rPr>
        <w:t>注：</w:t>
      </w:r>
      <w:bookmarkStart w:id="52" w:name="PO_part2Table1Remark9"/>
      <w:r>
        <w:rPr>
          <w:rFonts w:ascii="宋体" w:hAnsi="宋体" w:cs="宋体" w:hint="eastAsia"/>
          <w:szCs w:val="21"/>
        </w:rPr>
        <w:t xml:space="preserve"> 本表反映部门（单位）本年度财政拨款“三公”经费支出预决算情况。其中，预算数为“三公”经费全年预算数，反映按规定程序调整后的预算数；决算数是包括当年财政拨款和以前年度结转资金安排的实际支出。</w:t>
      </w:r>
    </w:p>
    <w:p w:rsidR="00B72494" w:rsidRDefault="00B72494" w:rsidP="00962F9F">
      <w:pPr>
        <w:spacing w:line="360" w:lineRule="auto"/>
        <w:ind w:firstLineChars="400" w:firstLine="840"/>
        <w:jc w:val="left"/>
        <w:rPr>
          <w:rFonts w:ascii="宋体" w:hAnsi="宋体" w:cs="宋体"/>
          <w:sz w:val="28"/>
          <w:szCs w:val="28"/>
        </w:rPr>
        <w:sectPr w:rsidR="00B72494">
          <w:pgSz w:w="16838" w:h="11906" w:orient="landscape"/>
          <w:pgMar w:top="1531" w:right="1440" w:bottom="1531" w:left="1440" w:header="851" w:footer="992" w:gutter="0"/>
          <w:cols w:space="720"/>
          <w:docGrid w:type="lines" w:linePitch="312"/>
        </w:sectPr>
      </w:pPr>
      <w:r>
        <w:rPr>
          <w:rFonts w:ascii="宋体" w:hAnsi="宋体" w:cs="宋体" w:hint="eastAsia"/>
          <w:szCs w:val="21"/>
        </w:rPr>
        <w:t xml:space="preserve">本单位本表本年度无发生额。 </w:t>
      </w:r>
      <w:bookmarkEnd w:id="52"/>
      <w:r>
        <w:rPr>
          <w:rFonts w:ascii="宋体" w:hAnsi="宋体" w:cs="宋体" w:hint="eastAsia"/>
          <w:sz w:val="28"/>
          <w:szCs w:val="28"/>
        </w:rPr>
        <w:t xml:space="preserve"> </w:t>
      </w:r>
      <w:bookmarkEnd w:id="49"/>
    </w:p>
    <w:p w:rsidR="00B72494" w:rsidRDefault="00B72494" w:rsidP="00B72494">
      <w:pPr>
        <w:spacing w:line="288" w:lineRule="auto"/>
        <w:jc w:val="center"/>
        <w:outlineLvl w:val="0"/>
        <w:rPr>
          <w:rFonts w:ascii="仿宋_GB2312" w:eastAsia="仿宋_GB2312" w:hAnsi="宋体" w:cs="宋体"/>
          <w:b/>
          <w:sz w:val="36"/>
          <w:szCs w:val="36"/>
        </w:rPr>
      </w:pPr>
      <w:r>
        <w:rPr>
          <w:rFonts w:ascii="仿宋_GB2312" w:eastAsia="仿宋_GB2312" w:hAnsi="宋体" w:cs="宋体" w:hint="eastAsia"/>
          <w:b/>
          <w:sz w:val="36"/>
          <w:szCs w:val="36"/>
        </w:rPr>
        <w:lastRenderedPageBreak/>
        <w:t>第三部分：</w:t>
      </w:r>
      <w:bookmarkStart w:id="53" w:name="PO_part3DivNameYear1"/>
      <w:r>
        <w:rPr>
          <w:rFonts w:ascii="仿宋_GB2312" w:eastAsia="仿宋_GB2312" w:hAnsi="宋体" w:cs="宋体" w:hint="eastAsia"/>
          <w:b/>
          <w:sz w:val="36"/>
          <w:szCs w:val="36"/>
        </w:rPr>
        <w:t>中山市民众街道社区卫生服务中心2022</w:t>
      </w:r>
      <w:r>
        <w:rPr>
          <w:rFonts w:ascii="仿宋_GB2312" w:eastAsia="仿宋_GB2312" w:hAnsi="宋体" w:cs="宋体" w:hint="eastAsia"/>
          <w:b/>
          <w:sz w:val="11"/>
          <w:szCs w:val="11"/>
        </w:rPr>
        <w:t xml:space="preserve"> </w:t>
      </w:r>
      <w:bookmarkEnd w:id="53"/>
      <w:r>
        <w:rPr>
          <w:rFonts w:ascii="仿宋_GB2312" w:eastAsia="仿宋_GB2312" w:hAnsi="宋体" w:cs="宋体" w:hint="eastAsia"/>
          <w:b/>
          <w:sz w:val="36"/>
          <w:szCs w:val="36"/>
        </w:rPr>
        <w:t>年度部门决算情况说明</w:t>
      </w:r>
    </w:p>
    <w:p w:rsidR="00B72494" w:rsidRDefault="00B72494" w:rsidP="00B72494">
      <w:pPr>
        <w:spacing w:line="288" w:lineRule="auto"/>
        <w:ind w:firstLineChars="200" w:firstLine="723"/>
        <w:outlineLvl w:val="0"/>
        <w:rPr>
          <w:rFonts w:ascii="仿宋_GB2312" w:eastAsia="仿宋_GB2312" w:hAnsi="宋体" w:cs="宋体"/>
          <w:b/>
          <w:sz w:val="32"/>
          <w:szCs w:val="32"/>
        </w:rPr>
      </w:pPr>
      <w:r>
        <w:rPr>
          <w:rFonts w:ascii="仿宋_GB2312" w:eastAsia="仿宋_GB2312" w:hAnsi="宋体" w:cs="宋体" w:hint="eastAsia"/>
          <w:b/>
          <w:sz w:val="36"/>
          <w:szCs w:val="36"/>
        </w:rPr>
        <w:t>一、</w:t>
      </w:r>
      <w:bookmarkStart w:id="54" w:name="PO_part3A1Year1"/>
      <w:r>
        <w:rPr>
          <w:rFonts w:ascii="仿宋_GB2312" w:eastAsia="仿宋_GB2312" w:hAnsi="宋体" w:cs="宋体" w:hint="eastAsia"/>
          <w:b/>
          <w:sz w:val="32"/>
          <w:szCs w:val="32"/>
        </w:rPr>
        <w:t>2022</w:t>
      </w:r>
      <w:r>
        <w:rPr>
          <w:rFonts w:ascii="仿宋_GB2312" w:eastAsia="仿宋_GB2312" w:hAnsi="宋体" w:cs="宋体" w:hint="eastAsia"/>
          <w:b/>
          <w:sz w:val="11"/>
          <w:szCs w:val="11"/>
        </w:rPr>
        <w:t xml:space="preserve"> </w:t>
      </w:r>
      <w:bookmarkEnd w:id="54"/>
      <w:r>
        <w:rPr>
          <w:rFonts w:ascii="仿宋_GB2312" w:eastAsia="仿宋_GB2312" w:hAnsi="宋体" w:cs="宋体" w:hint="eastAsia"/>
          <w:b/>
          <w:sz w:val="32"/>
          <w:szCs w:val="32"/>
        </w:rPr>
        <w:t>年度收入支出决算总体情况说明</w:t>
      </w:r>
    </w:p>
    <w:p w:rsidR="00B72494" w:rsidRDefault="00B72494" w:rsidP="00B72494">
      <w:pPr>
        <w:spacing w:line="288" w:lineRule="auto"/>
        <w:ind w:firstLineChars="200" w:firstLine="643"/>
        <w:rPr>
          <w:rFonts w:ascii="仿宋_GB2312" w:eastAsia="仿宋_GB2312" w:hAnsi="宋体" w:cs="宋体"/>
          <w:b/>
          <w:sz w:val="32"/>
          <w:szCs w:val="32"/>
        </w:rPr>
      </w:pPr>
      <w:r>
        <w:rPr>
          <w:rFonts w:ascii="仿宋_GB2312" w:eastAsia="仿宋_GB2312" w:hAnsi="宋体" w:cs="宋体" w:hint="eastAsia"/>
          <w:b/>
          <w:sz w:val="32"/>
          <w:szCs w:val="32"/>
        </w:rPr>
        <w:t>（一）年度收入总体情况</w:t>
      </w:r>
    </w:p>
    <w:p w:rsidR="00B72494" w:rsidRDefault="00B72494" w:rsidP="00B72494">
      <w:pPr>
        <w:spacing w:line="288" w:lineRule="auto"/>
        <w:ind w:firstLineChars="200" w:firstLine="640"/>
        <w:rPr>
          <w:rFonts w:ascii="仿宋_GB2312" w:eastAsia="仿宋_GB2312" w:hAnsi="宋体" w:cs="宋体"/>
          <w:sz w:val="32"/>
          <w:szCs w:val="32"/>
        </w:rPr>
      </w:pPr>
      <w:bookmarkStart w:id="55" w:name="PO_part3A1B1DivNameYear1"/>
      <w:r>
        <w:rPr>
          <w:rFonts w:ascii="仿宋_GB2312" w:eastAsia="仿宋_GB2312" w:hAnsi="宋体" w:cs="宋体" w:hint="eastAsia"/>
          <w:sz w:val="32"/>
          <w:szCs w:val="32"/>
        </w:rPr>
        <w:t>中山市民众街道社区卫生服务中心2022</w:t>
      </w:r>
      <w:r>
        <w:rPr>
          <w:rFonts w:ascii="仿宋_GB2312" w:eastAsia="仿宋_GB2312" w:hAnsi="宋体" w:cs="宋体" w:hint="eastAsia"/>
          <w:sz w:val="11"/>
          <w:szCs w:val="11"/>
        </w:rPr>
        <w:t xml:space="preserve"> </w:t>
      </w:r>
      <w:bookmarkEnd w:id="55"/>
      <w:r>
        <w:rPr>
          <w:rFonts w:ascii="仿宋_GB2312" w:eastAsia="仿宋_GB2312" w:hAnsi="宋体" w:cs="宋体" w:hint="eastAsia"/>
          <w:sz w:val="32"/>
          <w:szCs w:val="32"/>
        </w:rPr>
        <w:t>年度总收入</w:t>
      </w:r>
      <w:bookmarkStart w:id="56" w:name="PO_part3A1B1Amount1"/>
      <w:r>
        <w:rPr>
          <w:rFonts w:ascii="仿宋_GB2312" w:eastAsia="仿宋_GB2312" w:hAnsi="宋体" w:cs="宋体" w:hint="eastAsia"/>
          <w:sz w:val="32"/>
          <w:szCs w:val="32"/>
        </w:rPr>
        <w:t>4922.71</w:t>
      </w:r>
      <w:r>
        <w:rPr>
          <w:rFonts w:ascii="仿宋_GB2312" w:eastAsia="仿宋_GB2312" w:hAnsi="宋体" w:cs="宋体" w:hint="eastAsia"/>
          <w:sz w:val="11"/>
          <w:szCs w:val="11"/>
        </w:rPr>
        <w:t xml:space="preserve"> </w:t>
      </w:r>
      <w:bookmarkEnd w:id="56"/>
      <w:r>
        <w:rPr>
          <w:rFonts w:ascii="仿宋_GB2312" w:eastAsia="仿宋_GB2312" w:hAnsi="宋体" w:cs="宋体" w:hint="eastAsia"/>
          <w:sz w:val="32"/>
          <w:szCs w:val="32"/>
        </w:rPr>
        <w:t>万元，其中本年收入</w:t>
      </w:r>
      <w:bookmarkStart w:id="57" w:name="PO_part3A1B1Amount2"/>
      <w:r>
        <w:rPr>
          <w:rFonts w:ascii="仿宋_GB2312" w:eastAsia="仿宋_GB2312" w:hAnsi="宋体" w:cs="宋体" w:hint="eastAsia"/>
          <w:sz w:val="32"/>
          <w:szCs w:val="32"/>
        </w:rPr>
        <w:t>4922.71</w:t>
      </w:r>
      <w:r>
        <w:rPr>
          <w:rFonts w:ascii="仿宋_GB2312" w:eastAsia="仿宋_GB2312" w:hAnsi="宋体" w:cs="宋体" w:hint="eastAsia"/>
          <w:sz w:val="11"/>
          <w:szCs w:val="11"/>
        </w:rPr>
        <w:t xml:space="preserve"> </w:t>
      </w:r>
      <w:bookmarkEnd w:id="57"/>
      <w:r>
        <w:rPr>
          <w:rFonts w:ascii="仿宋_GB2312" w:eastAsia="仿宋_GB2312" w:hAnsi="宋体" w:cs="宋体" w:hint="eastAsia"/>
          <w:sz w:val="32"/>
          <w:szCs w:val="32"/>
        </w:rPr>
        <w:t>万元。具体情况如下：</w:t>
      </w:r>
    </w:p>
    <w:p w:rsidR="00B72494" w:rsidRDefault="00B72494" w:rsidP="00B72494">
      <w:pPr>
        <w:spacing w:line="288" w:lineRule="auto"/>
        <w:ind w:firstLineChars="200" w:firstLine="640"/>
        <w:rPr>
          <w:rFonts w:ascii="仿宋_GB2312" w:eastAsia="仿宋_GB2312" w:hAnsi="宋体" w:cs="宋体"/>
          <w:sz w:val="32"/>
          <w:szCs w:val="32"/>
        </w:rPr>
      </w:pPr>
      <w:r>
        <w:rPr>
          <w:rFonts w:ascii="仿宋_GB2312" w:eastAsia="仿宋_GB2312" w:hAnsi="宋体" w:cs="宋体" w:hint="eastAsia"/>
          <w:sz w:val="32"/>
          <w:szCs w:val="32"/>
        </w:rPr>
        <w:t>1.一般公共预算财政拨款收入</w:t>
      </w:r>
      <w:bookmarkStart w:id="58" w:name="PO_part3A1B1C1Amount1"/>
      <w:r>
        <w:rPr>
          <w:rFonts w:ascii="仿宋_GB2312" w:eastAsia="仿宋_GB2312" w:hAnsi="宋体" w:cs="宋体" w:hint="eastAsia"/>
          <w:sz w:val="32"/>
          <w:szCs w:val="32"/>
        </w:rPr>
        <w:t>3365.03</w:t>
      </w:r>
      <w:r>
        <w:rPr>
          <w:rFonts w:ascii="仿宋_GB2312" w:eastAsia="仿宋_GB2312" w:hAnsi="宋体" w:cs="宋体" w:hint="eastAsia"/>
          <w:sz w:val="11"/>
          <w:szCs w:val="11"/>
        </w:rPr>
        <w:t xml:space="preserve"> </w:t>
      </w:r>
      <w:bookmarkEnd w:id="58"/>
      <w:r>
        <w:rPr>
          <w:rFonts w:ascii="仿宋_GB2312" w:eastAsia="仿宋_GB2312" w:hAnsi="宋体" w:cs="宋体" w:hint="eastAsia"/>
          <w:sz w:val="32"/>
          <w:szCs w:val="32"/>
        </w:rPr>
        <w:t>万元，</w:t>
      </w:r>
      <w:bookmarkStart w:id="59" w:name="PO_part3A1B1C1IncPercentIncAmount1"/>
      <w:r>
        <w:rPr>
          <w:rFonts w:ascii="仿宋_GB2312" w:eastAsia="仿宋_GB2312" w:hAnsi="宋体" w:cs="宋体" w:hint="eastAsia"/>
          <w:sz w:val="32"/>
          <w:szCs w:val="32"/>
        </w:rPr>
        <w:t xml:space="preserve">比上年决算数增加39.94万元，增长1.20%。主要变动情况：2022年社会保险缴费、住房公积金等基数调整，增加人员经费拨款收入。 </w:t>
      </w:r>
      <w:bookmarkEnd w:id="59"/>
    </w:p>
    <w:p w:rsidR="00B72494" w:rsidRDefault="00B72494" w:rsidP="00B72494">
      <w:pPr>
        <w:spacing w:line="288" w:lineRule="auto"/>
        <w:ind w:firstLineChars="200" w:firstLine="640"/>
        <w:rPr>
          <w:rFonts w:ascii="仿宋_GB2312" w:eastAsia="仿宋_GB2312" w:hAnsi="宋体" w:cs="宋体"/>
          <w:sz w:val="32"/>
          <w:szCs w:val="32"/>
        </w:rPr>
      </w:pPr>
      <w:r>
        <w:rPr>
          <w:rFonts w:ascii="仿宋_GB2312" w:eastAsia="仿宋_GB2312" w:hAnsi="宋体" w:cs="宋体" w:hint="eastAsia"/>
          <w:sz w:val="32"/>
          <w:szCs w:val="32"/>
        </w:rPr>
        <w:t>2.政府性基金预算财政拨款收入</w:t>
      </w:r>
      <w:bookmarkStart w:id="60" w:name="PO_part3A1B1C2Amount1"/>
      <w:r>
        <w:rPr>
          <w:rFonts w:ascii="仿宋_GB2312" w:eastAsia="仿宋_GB2312" w:hAnsi="宋体" w:cs="宋体" w:hint="eastAsia"/>
          <w:sz w:val="32"/>
          <w:szCs w:val="32"/>
        </w:rPr>
        <w:t>0</w:t>
      </w:r>
      <w:r>
        <w:rPr>
          <w:rFonts w:ascii="仿宋_GB2312" w:eastAsia="仿宋_GB2312" w:hAnsi="宋体" w:cs="宋体" w:hint="eastAsia"/>
          <w:sz w:val="11"/>
          <w:szCs w:val="11"/>
        </w:rPr>
        <w:t xml:space="preserve"> </w:t>
      </w:r>
      <w:bookmarkEnd w:id="60"/>
      <w:r>
        <w:rPr>
          <w:rFonts w:ascii="仿宋_GB2312" w:eastAsia="仿宋_GB2312" w:hAnsi="宋体" w:cs="宋体" w:hint="eastAsia"/>
          <w:sz w:val="32"/>
          <w:szCs w:val="32"/>
        </w:rPr>
        <w:t>万元，</w:t>
      </w:r>
      <w:bookmarkStart w:id="61" w:name="PO_part3A1B1C2IncPercentIncAmount1"/>
      <w:r>
        <w:rPr>
          <w:rFonts w:ascii="仿宋_GB2312" w:eastAsia="仿宋_GB2312" w:hAnsi="宋体" w:cs="宋体" w:hint="eastAsia"/>
          <w:sz w:val="32"/>
          <w:szCs w:val="32"/>
        </w:rPr>
        <w:t xml:space="preserve">与上年决算数持平。 </w:t>
      </w:r>
      <w:bookmarkEnd w:id="61"/>
    </w:p>
    <w:p w:rsidR="00B72494" w:rsidRDefault="00B72494" w:rsidP="00B72494">
      <w:pPr>
        <w:spacing w:line="288" w:lineRule="auto"/>
        <w:ind w:firstLineChars="200" w:firstLine="640"/>
        <w:rPr>
          <w:rFonts w:ascii="仿宋_GB2312" w:eastAsia="仿宋_GB2312" w:hAnsi="宋体" w:cs="宋体"/>
          <w:sz w:val="32"/>
          <w:szCs w:val="32"/>
        </w:rPr>
      </w:pPr>
      <w:r>
        <w:rPr>
          <w:rFonts w:ascii="仿宋_GB2312" w:eastAsia="仿宋_GB2312" w:hAnsi="宋体" w:cs="宋体" w:hint="eastAsia"/>
          <w:sz w:val="32"/>
          <w:szCs w:val="32"/>
        </w:rPr>
        <w:t>3.国有资本经营预算财政拨款收入</w:t>
      </w:r>
      <w:bookmarkStart w:id="62" w:name="PO_part3A1B1C3Amount1"/>
      <w:r>
        <w:rPr>
          <w:rFonts w:ascii="仿宋_GB2312" w:eastAsia="仿宋_GB2312" w:hAnsi="宋体" w:cs="宋体" w:hint="eastAsia"/>
          <w:sz w:val="32"/>
          <w:szCs w:val="32"/>
        </w:rPr>
        <w:t>0</w:t>
      </w:r>
      <w:r>
        <w:rPr>
          <w:rFonts w:ascii="仿宋_GB2312" w:eastAsia="仿宋_GB2312" w:hAnsi="宋体" w:cs="宋体" w:hint="eastAsia"/>
          <w:sz w:val="11"/>
          <w:szCs w:val="11"/>
        </w:rPr>
        <w:t xml:space="preserve"> </w:t>
      </w:r>
      <w:bookmarkEnd w:id="62"/>
      <w:r>
        <w:rPr>
          <w:rFonts w:ascii="仿宋_GB2312" w:eastAsia="仿宋_GB2312" w:hAnsi="宋体" w:cs="宋体" w:hint="eastAsia"/>
          <w:sz w:val="32"/>
          <w:szCs w:val="32"/>
        </w:rPr>
        <w:t>万元，</w:t>
      </w:r>
      <w:bookmarkStart w:id="63" w:name="PO_part3A1B1C3IncPercentIncAmount1"/>
      <w:r>
        <w:rPr>
          <w:rFonts w:ascii="仿宋_GB2312" w:eastAsia="仿宋_GB2312" w:hAnsi="宋体" w:cs="宋体" w:hint="eastAsia"/>
          <w:sz w:val="32"/>
          <w:szCs w:val="32"/>
        </w:rPr>
        <w:t xml:space="preserve">与上年决算数持平。 </w:t>
      </w:r>
      <w:bookmarkEnd w:id="63"/>
    </w:p>
    <w:p w:rsidR="00B72494" w:rsidRDefault="00B72494" w:rsidP="00B72494">
      <w:pPr>
        <w:spacing w:line="288" w:lineRule="auto"/>
        <w:ind w:firstLineChars="200" w:firstLine="640"/>
        <w:rPr>
          <w:rFonts w:ascii="仿宋_GB2312" w:eastAsia="仿宋_GB2312" w:hAnsi="宋体" w:cs="宋体"/>
          <w:sz w:val="32"/>
          <w:szCs w:val="32"/>
        </w:rPr>
      </w:pPr>
      <w:r>
        <w:rPr>
          <w:rFonts w:ascii="仿宋_GB2312" w:eastAsia="仿宋_GB2312" w:hAnsi="宋体" w:cs="宋体" w:hint="eastAsia"/>
          <w:sz w:val="32"/>
          <w:szCs w:val="32"/>
        </w:rPr>
        <w:t>4.上级补助收入</w:t>
      </w:r>
      <w:bookmarkStart w:id="64" w:name="PO_part3A1B1C4Amount1"/>
      <w:r>
        <w:rPr>
          <w:rFonts w:ascii="仿宋_GB2312" w:eastAsia="仿宋_GB2312" w:hAnsi="宋体" w:cs="宋体" w:hint="eastAsia"/>
          <w:sz w:val="32"/>
          <w:szCs w:val="32"/>
        </w:rPr>
        <w:t>0</w:t>
      </w:r>
      <w:r>
        <w:rPr>
          <w:rFonts w:ascii="仿宋_GB2312" w:eastAsia="仿宋_GB2312" w:hAnsi="宋体" w:cs="宋体" w:hint="eastAsia"/>
          <w:sz w:val="11"/>
          <w:szCs w:val="11"/>
        </w:rPr>
        <w:t xml:space="preserve"> </w:t>
      </w:r>
      <w:bookmarkEnd w:id="64"/>
      <w:r>
        <w:rPr>
          <w:rFonts w:ascii="仿宋_GB2312" w:eastAsia="仿宋_GB2312" w:hAnsi="宋体" w:cs="宋体" w:hint="eastAsia"/>
          <w:sz w:val="32"/>
          <w:szCs w:val="32"/>
        </w:rPr>
        <w:t>万元，</w:t>
      </w:r>
      <w:bookmarkStart w:id="65" w:name="PO_part3A1B1C4IncPercentIncAmount1"/>
      <w:r>
        <w:rPr>
          <w:rFonts w:ascii="仿宋_GB2312" w:eastAsia="仿宋_GB2312" w:hAnsi="宋体" w:cs="宋体" w:hint="eastAsia"/>
          <w:sz w:val="32"/>
          <w:szCs w:val="32"/>
        </w:rPr>
        <w:t xml:space="preserve">与上年决算数持平。 </w:t>
      </w:r>
      <w:bookmarkEnd w:id="65"/>
    </w:p>
    <w:p w:rsidR="00B72494" w:rsidRDefault="00B72494" w:rsidP="00B72494">
      <w:pPr>
        <w:spacing w:line="288" w:lineRule="auto"/>
        <w:ind w:firstLineChars="200" w:firstLine="640"/>
        <w:rPr>
          <w:rFonts w:ascii="仿宋_GB2312" w:eastAsia="仿宋_GB2312" w:hAnsi="宋体" w:cs="宋体"/>
          <w:sz w:val="32"/>
          <w:szCs w:val="32"/>
        </w:rPr>
      </w:pPr>
      <w:r>
        <w:rPr>
          <w:rFonts w:ascii="仿宋_GB2312" w:eastAsia="仿宋_GB2312" w:hAnsi="宋体" w:cs="宋体" w:hint="eastAsia"/>
          <w:sz w:val="32"/>
          <w:szCs w:val="32"/>
        </w:rPr>
        <w:t>5.事业收入</w:t>
      </w:r>
      <w:bookmarkStart w:id="66" w:name="PO_part3A1B1C5Amount1"/>
      <w:r w:rsidRPr="0046151C">
        <w:rPr>
          <w:rFonts w:ascii="仿宋_GB2312" w:eastAsia="仿宋_GB2312" w:hAnsi="宋体" w:cs="宋体" w:hint="eastAsia"/>
          <w:sz w:val="32"/>
          <w:szCs w:val="32"/>
        </w:rPr>
        <w:t>1239.98</w:t>
      </w:r>
      <w:r>
        <w:rPr>
          <w:rFonts w:ascii="仿宋_GB2312" w:eastAsia="仿宋_GB2312" w:hAnsi="宋体" w:cs="宋体" w:hint="eastAsia"/>
          <w:sz w:val="11"/>
          <w:szCs w:val="11"/>
        </w:rPr>
        <w:t xml:space="preserve"> </w:t>
      </w:r>
      <w:bookmarkEnd w:id="66"/>
      <w:r>
        <w:rPr>
          <w:rFonts w:ascii="仿宋_GB2312" w:eastAsia="仿宋_GB2312" w:hAnsi="宋体" w:cs="宋体" w:hint="eastAsia"/>
          <w:sz w:val="32"/>
          <w:szCs w:val="32"/>
        </w:rPr>
        <w:t>万元，</w:t>
      </w:r>
      <w:bookmarkStart w:id="67" w:name="PO_part3A1B1C5IncPercentIncAmount1"/>
      <w:r>
        <w:rPr>
          <w:rFonts w:ascii="仿宋_GB2312" w:eastAsia="仿宋_GB2312" w:hAnsi="宋体" w:cs="宋体" w:hint="eastAsia"/>
          <w:sz w:val="32"/>
          <w:szCs w:val="32"/>
        </w:rPr>
        <w:t xml:space="preserve">比上年决算数减少220.77万元，下降15%。主要变动情况：2021年收到医保基金核酸检测费用拨款收入 </w:t>
      </w:r>
      <w:bookmarkEnd w:id="67"/>
    </w:p>
    <w:p w:rsidR="00B72494" w:rsidRDefault="00B72494" w:rsidP="00B72494">
      <w:pPr>
        <w:spacing w:line="288" w:lineRule="auto"/>
        <w:ind w:firstLineChars="200" w:firstLine="640"/>
        <w:rPr>
          <w:rFonts w:ascii="仿宋_GB2312" w:eastAsia="仿宋_GB2312" w:hAnsi="宋体" w:cs="宋体"/>
          <w:sz w:val="32"/>
          <w:szCs w:val="32"/>
        </w:rPr>
      </w:pPr>
      <w:r>
        <w:rPr>
          <w:rFonts w:ascii="仿宋_GB2312" w:eastAsia="仿宋_GB2312" w:hAnsi="宋体" w:cs="宋体" w:hint="eastAsia"/>
          <w:sz w:val="32"/>
          <w:szCs w:val="32"/>
        </w:rPr>
        <w:t>6.经营收入</w:t>
      </w:r>
      <w:bookmarkStart w:id="68" w:name="PO_part3A1B1C6Amount1"/>
      <w:r>
        <w:rPr>
          <w:rFonts w:ascii="仿宋_GB2312" w:eastAsia="仿宋_GB2312" w:hAnsi="宋体" w:cs="宋体" w:hint="eastAsia"/>
          <w:sz w:val="32"/>
          <w:szCs w:val="32"/>
        </w:rPr>
        <w:t>0</w:t>
      </w:r>
      <w:r>
        <w:rPr>
          <w:rFonts w:ascii="仿宋_GB2312" w:eastAsia="仿宋_GB2312" w:hAnsi="宋体" w:cs="宋体" w:hint="eastAsia"/>
          <w:sz w:val="11"/>
          <w:szCs w:val="11"/>
        </w:rPr>
        <w:t xml:space="preserve"> </w:t>
      </w:r>
      <w:bookmarkEnd w:id="68"/>
      <w:r>
        <w:rPr>
          <w:rFonts w:ascii="仿宋_GB2312" w:eastAsia="仿宋_GB2312" w:hAnsi="宋体" w:cs="宋体" w:hint="eastAsia"/>
          <w:sz w:val="32"/>
          <w:szCs w:val="32"/>
        </w:rPr>
        <w:t>万元，</w:t>
      </w:r>
      <w:bookmarkStart w:id="69" w:name="PO_part3A1B1C6IncPercentIncAmount1"/>
      <w:r>
        <w:rPr>
          <w:rFonts w:ascii="仿宋_GB2312" w:eastAsia="仿宋_GB2312" w:hAnsi="宋体" w:cs="宋体" w:hint="eastAsia"/>
          <w:sz w:val="32"/>
          <w:szCs w:val="32"/>
        </w:rPr>
        <w:t xml:space="preserve">与上年决算数持平。 </w:t>
      </w:r>
      <w:bookmarkEnd w:id="69"/>
    </w:p>
    <w:p w:rsidR="00B72494" w:rsidRDefault="00B72494" w:rsidP="00B72494">
      <w:pPr>
        <w:spacing w:line="288" w:lineRule="auto"/>
        <w:ind w:firstLineChars="200" w:firstLine="640"/>
        <w:rPr>
          <w:rFonts w:ascii="仿宋_GB2312" w:eastAsia="仿宋_GB2312" w:hAnsi="宋体" w:cs="宋体"/>
          <w:sz w:val="32"/>
          <w:szCs w:val="32"/>
        </w:rPr>
      </w:pPr>
      <w:r>
        <w:rPr>
          <w:rFonts w:ascii="仿宋_GB2312" w:eastAsia="仿宋_GB2312" w:hAnsi="宋体" w:cs="宋体" w:hint="eastAsia"/>
          <w:sz w:val="32"/>
          <w:szCs w:val="32"/>
        </w:rPr>
        <w:t>7.附属单位上缴收入</w:t>
      </w:r>
      <w:bookmarkStart w:id="70" w:name="PO_part3A1B1C7Amount1"/>
      <w:r>
        <w:rPr>
          <w:rFonts w:ascii="仿宋_GB2312" w:eastAsia="仿宋_GB2312" w:hAnsi="宋体" w:cs="宋体" w:hint="eastAsia"/>
          <w:sz w:val="32"/>
          <w:szCs w:val="32"/>
        </w:rPr>
        <w:t>0</w:t>
      </w:r>
      <w:r>
        <w:rPr>
          <w:rFonts w:ascii="仿宋_GB2312" w:eastAsia="仿宋_GB2312" w:hAnsi="宋体" w:cs="宋体" w:hint="eastAsia"/>
          <w:sz w:val="11"/>
          <w:szCs w:val="11"/>
        </w:rPr>
        <w:t xml:space="preserve"> </w:t>
      </w:r>
      <w:bookmarkEnd w:id="70"/>
      <w:r>
        <w:rPr>
          <w:rFonts w:ascii="仿宋_GB2312" w:eastAsia="仿宋_GB2312" w:hAnsi="宋体" w:cs="宋体" w:hint="eastAsia"/>
          <w:sz w:val="32"/>
          <w:szCs w:val="32"/>
        </w:rPr>
        <w:t>万元，</w:t>
      </w:r>
      <w:bookmarkStart w:id="71" w:name="PO_part3A1B1C7IncPercentIncAmount1"/>
      <w:r>
        <w:rPr>
          <w:rFonts w:ascii="仿宋_GB2312" w:eastAsia="仿宋_GB2312" w:hAnsi="宋体" w:cs="宋体" w:hint="eastAsia"/>
          <w:sz w:val="32"/>
          <w:szCs w:val="32"/>
        </w:rPr>
        <w:t xml:space="preserve">与上年决算数持平。 </w:t>
      </w:r>
      <w:bookmarkEnd w:id="71"/>
    </w:p>
    <w:p w:rsidR="00B72494" w:rsidRDefault="00B72494" w:rsidP="00B72494">
      <w:pPr>
        <w:spacing w:line="288" w:lineRule="auto"/>
        <w:ind w:firstLineChars="200" w:firstLine="640"/>
        <w:rPr>
          <w:rFonts w:ascii="仿宋_GB2312" w:eastAsia="仿宋_GB2312" w:hAnsi="宋体" w:cs="宋体"/>
          <w:sz w:val="32"/>
          <w:szCs w:val="32"/>
        </w:rPr>
      </w:pPr>
      <w:r>
        <w:rPr>
          <w:rFonts w:ascii="仿宋_GB2312" w:eastAsia="仿宋_GB2312" w:hAnsi="宋体" w:cs="宋体" w:hint="eastAsia"/>
          <w:sz w:val="32"/>
          <w:szCs w:val="32"/>
        </w:rPr>
        <w:t>8.其他收入</w:t>
      </w:r>
      <w:bookmarkStart w:id="72" w:name="PO_part3A1B1C8Amount1"/>
      <w:r>
        <w:rPr>
          <w:rFonts w:ascii="仿宋_GB2312" w:eastAsia="仿宋_GB2312" w:hAnsi="宋体" w:cs="宋体" w:hint="eastAsia"/>
          <w:sz w:val="32"/>
          <w:szCs w:val="32"/>
        </w:rPr>
        <w:t>317.71</w:t>
      </w:r>
      <w:r>
        <w:rPr>
          <w:rFonts w:ascii="仿宋_GB2312" w:eastAsia="仿宋_GB2312" w:hAnsi="宋体" w:cs="宋体" w:hint="eastAsia"/>
          <w:sz w:val="11"/>
          <w:szCs w:val="11"/>
        </w:rPr>
        <w:t xml:space="preserve"> </w:t>
      </w:r>
      <w:bookmarkEnd w:id="72"/>
      <w:r>
        <w:rPr>
          <w:rFonts w:ascii="仿宋_GB2312" w:eastAsia="仿宋_GB2312" w:hAnsi="宋体" w:cs="宋体" w:hint="eastAsia"/>
          <w:sz w:val="32"/>
          <w:szCs w:val="32"/>
        </w:rPr>
        <w:t>万元，</w:t>
      </w:r>
      <w:bookmarkStart w:id="73" w:name="PO_part3A1B1C8IncPercentIncAmount1"/>
      <w:r>
        <w:rPr>
          <w:rFonts w:ascii="仿宋_GB2312" w:eastAsia="仿宋_GB2312" w:hAnsi="宋体" w:cs="宋体" w:hint="eastAsia"/>
          <w:sz w:val="32"/>
          <w:szCs w:val="32"/>
        </w:rPr>
        <w:t xml:space="preserve">比上年决算数增加317.71万元，增长317.71万元（基数为0，不可比），主要变动情况：2022年增加了核酸检测费用拨款收入 </w:t>
      </w:r>
      <w:bookmarkEnd w:id="73"/>
    </w:p>
    <w:p w:rsidR="00B72494" w:rsidRDefault="00B72494" w:rsidP="00B72494">
      <w:pPr>
        <w:spacing w:line="288" w:lineRule="auto"/>
        <w:ind w:firstLineChars="200" w:firstLine="643"/>
        <w:rPr>
          <w:rFonts w:ascii="仿宋_GB2312" w:eastAsia="仿宋_GB2312" w:hAnsi="宋体" w:cs="宋体"/>
          <w:b/>
          <w:sz w:val="32"/>
          <w:szCs w:val="32"/>
        </w:rPr>
      </w:pPr>
      <w:r>
        <w:rPr>
          <w:rFonts w:ascii="仿宋_GB2312" w:eastAsia="仿宋_GB2312" w:hAnsi="宋体" w:cs="宋体" w:hint="eastAsia"/>
          <w:b/>
          <w:sz w:val="32"/>
          <w:szCs w:val="32"/>
        </w:rPr>
        <w:lastRenderedPageBreak/>
        <w:t>（二）年度支出总体情况</w:t>
      </w:r>
    </w:p>
    <w:p w:rsidR="00B72494" w:rsidRDefault="00B72494" w:rsidP="00B72494">
      <w:pPr>
        <w:spacing w:line="288" w:lineRule="auto"/>
        <w:ind w:firstLineChars="200" w:firstLine="640"/>
        <w:rPr>
          <w:rFonts w:ascii="仿宋_GB2312" w:eastAsia="仿宋_GB2312" w:hAnsi="宋体" w:cs="宋体"/>
          <w:sz w:val="32"/>
          <w:szCs w:val="32"/>
        </w:rPr>
      </w:pPr>
      <w:bookmarkStart w:id="74" w:name="PO_part3A1B2DivNameYear1"/>
      <w:r>
        <w:rPr>
          <w:rFonts w:ascii="仿宋_GB2312" w:eastAsia="仿宋_GB2312" w:hAnsi="宋体" w:cs="宋体" w:hint="eastAsia"/>
          <w:sz w:val="32"/>
          <w:szCs w:val="32"/>
        </w:rPr>
        <w:t>中山市民众街道社区卫生服务中心2022</w:t>
      </w:r>
      <w:r>
        <w:rPr>
          <w:rFonts w:ascii="仿宋_GB2312" w:eastAsia="仿宋_GB2312" w:hAnsi="宋体" w:cs="宋体" w:hint="eastAsia"/>
          <w:sz w:val="11"/>
          <w:szCs w:val="11"/>
        </w:rPr>
        <w:t xml:space="preserve"> </w:t>
      </w:r>
      <w:bookmarkEnd w:id="74"/>
      <w:r>
        <w:rPr>
          <w:rFonts w:ascii="仿宋_GB2312" w:eastAsia="仿宋_GB2312" w:hAnsi="宋体" w:cs="宋体" w:hint="eastAsia"/>
          <w:sz w:val="32"/>
          <w:szCs w:val="32"/>
        </w:rPr>
        <w:t>年度总支出</w:t>
      </w:r>
      <w:bookmarkStart w:id="75" w:name="PO_part3A1B2Amount1"/>
      <w:r>
        <w:rPr>
          <w:rFonts w:ascii="仿宋_GB2312" w:eastAsia="仿宋_GB2312" w:hAnsi="宋体" w:cs="宋体" w:hint="eastAsia"/>
          <w:sz w:val="32"/>
          <w:szCs w:val="32"/>
        </w:rPr>
        <w:t>4922.71</w:t>
      </w:r>
      <w:r>
        <w:rPr>
          <w:rFonts w:ascii="仿宋_GB2312" w:eastAsia="仿宋_GB2312" w:hAnsi="宋体" w:cs="宋体" w:hint="eastAsia"/>
          <w:sz w:val="11"/>
          <w:szCs w:val="11"/>
        </w:rPr>
        <w:t xml:space="preserve"> </w:t>
      </w:r>
      <w:bookmarkEnd w:id="75"/>
      <w:r>
        <w:rPr>
          <w:rFonts w:ascii="仿宋_GB2312" w:eastAsia="仿宋_GB2312" w:hAnsi="宋体" w:cs="宋体" w:hint="eastAsia"/>
          <w:sz w:val="32"/>
          <w:szCs w:val="32"/>
        </w:rPr>
        <w:t>万元，其中本年支出</w:t>
      </w:r>
      <w:bookmarkStart w:id="76" w:name="PO_part3A1B2Amount2"/>
      <w:r>
        <w:rPr>
          <w:rFonts w:ascii="仿宋_GB2312" w:eastAsia="仿宋_GB2312" w:hAnsi="宋体" w:cs="宋体" w:hint="eastAsia"/>
          <w:sz w:val="32"/>
          <w:szCs w:val="32"/>
        </w:rPr>
        <w:t>4922.71</w:t>
      </w:r>
      <w:r>
        <w:rPr>
          <w:rFonts w:ascii="仿宋_GB2312" w:eastAsia="仿宋_GB2312" w:hAnsi="宋体" w:cs="宋体" w:hint="eastAsia"/>
          <w:sz w:val="11"/>
          <w:szCs w:val="11"/>
        </w:rPr>
        <w:t xml:space="preserve"> </w:t>
      </w:r>
      <w:bookmarkEnd w:id="76"/>
      <w:r>
        <w:rPr>
          <w:rFonts w:ascii="仿宋_GB2312" w:eastAsia="仿宋_GB2312" w:hAnsi="宋体" w:cs="宋体" w:hint="eastAsia"/>
          <w:sz w:val="32"/>
          <w:szCs w:val="32"/>
        </w:rPr>
        <w:t>万元。具体情况如下：</w:t>
      </w:r>
    </w:p>
    <w:p w:rsidR="00B72494" w:rsidRDefault="00B72494" w:rsidP="00B72494">
      <w:pPr>
        <w:spacing w:line="288" w:lineRule="auto"/>
        <w:ind w:firstLineChars="200" w:firstLine="640"/>
        <w:rPr>
          <w:rFonts w:ascii="仿宋_GB2312" w:eastAsia="仿宋_GB2312" w:hAnsi="宋体" w:cs="宋体"/>
          <w:sz w:val="32"/>
          <w:szCs w:val="32"/>
        </w:rPr>
      </w:pPr>
      <w:r>
        <w:rPr>
          <w:rFonts w:ascii="仿宋_GB2312" w:eastAsia="仿宋_GB2312" w:hAnsi="宋体" w:cs="宋体" w:hint="eastAsia"/>
          <w:sz w:val="32"/>
          <w:szCs w:val="32"/>
        </w:rPr>
        <w:t>1.基本支出</w:t>
      </w:r>
      <w:bookmarkStart w:id="77" w:name="PO_part3A1B2C1Amount1"/>
      <w:r>
        <w:rPr>
          <w:rFonts w:ascii="仿宋_GB2312" w:eastAsia="仿宋_GB2312" w:hAnsi="宋体" w:cs="宋体" w:hint="eastAsia"/>
          <w:sz w:val="32"/>
          <w:szCs w:val="32"/>
        </w:rPr>
        <w:t>1789.50</w:t>
      </w:r>
      <w:r>
        <w:rPr>
          <w:rFonts w:ascii="仿宋_GB2312" w:eastAsia="仿宋_GB2312" w:hAnsi="宋体" w:cs="宋体" w:hint="eastAsia"/>
          <w:sz w:val="11"/>
          <w:szCs w:val="11"/>
        </w:rPr>
        <w:t xml:space="preserve"> </w:t>
      </w:r>
      <w:bookmarkEnd w:id="77"/>
      <w:r>
        <w:rPr>
          <w:rFonts w:ascii="仿宋_GB2312" w:eastAsia="仿宋_GB2312" w:hAnsi="宋体" w:cs="宋体" w:hint="eastAsia"/>
          <w:sz w:val="32"/>
          <w:szCs w:val="32"/>
        </w:rPr>
        <w:t>万元，</w:t>
      </w:r>
      <w:bookmarkStart w:id="78" w:name="PO_part3A1B2C1IncPercentIncAmount1"/>
      <w:r>
        <w:rPr>
          <w:rFonts w:ascii="仿宋_GB2312" w:eastAsia="仿宋_GB2312" w:hAnsi="宋体" w:cs="宋体" w:hint="eastAsia"/>
          <w:sz w:val="32"/>
          <w:szCs w:val="32"/>
        </w:rPr>
        <w:t xml:space="preserve">比上年决算数减少256.08万元，下降2.74%，，主要变动情况：2022年部分人员经费有调整，且部分人员绩效工资在基本公共卫生服务项目经费中支出。 </w:t>
      </w:r>
      <w:bookmarkEnd w:id="78"/>
    </w:p>
    <w:p w:rsidR="00B72494" w:rsidRDefault="00B72494" w:rsidP="00B72494">
      <w:pPr>
        <w:spacing w:line="64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2.项目支出</w:t>
      </w:r>
      <w:bookmarkStart w:id="79" w:name="PO_part3A1B2C2Amount1"/>
      <w:r>
        <w:rPr>
          <w:rFonts w:ascii="仿宋_GB2312" w:eastAsia="仿宋_GB2312" w:hAnsi="宋体" w:cs="宋体" w:hint="eastAsia"/>
          <w:sz w:val="32"/>
          <w:szCs w:val="32"/>
        </w:rPr>
        <w:t>3133.21</w:t>
      </w:r>
      <w:r>
        <w:rPr>
          <w:rFonts w:ascii="仿宋_GB2312" w:eastAsia="仿宋_GB2312" w:hAnsi="宋体" w:cs="宋体" w:hint="eastAsia"/>
          <w:sz w:val="11"/>
          <w:szCs w:val="11"/>
        </w:rPr>
        <w:t xml:space="preserve"> </w:t>
      </w:r>
      <w:bookmarkEnd w:id="79"/>
      <w:r>
        <w:rPr>
          <w:rFonts w:ascii="仿宋_GB2312" w:eastAsia="仿宋_GB2312" w:hAnsi="宋体" w:cs="宋体" w:hint="eastAsia"/>
          <w:sz w:val="32"/>
          <w:szCs w:val="32"/>
        </w:rPr>
        <w:t>万元，</w:t>
      </w:r>
      <w:bookmarkStart w:id="80" w:name="PO_part3A1B2C2IncPercentIncAmount1"/>
      <w:r>
        <w:rPr>
          <w:rFonts w:ascii="仿宋_GB2312" w:eastAsia="仿宋_GB2312" w:hAnsi="宋体" w:cs="宋体" w:hint="eastAsia"/>
          <w:sz w:val="32"/>
          <w:szCs w:val="32"/>
        </w:rPr>
        <w:t>比上年决算数增加392.95万元，增长14.33%，主要变动情况：2022年增加了核酸检测费用支出、</w:t>
      </w:r>
      <w:r w:rsidRPr="00F175DF">
        <w:rPr>
          <w:rFonts w:ascii="仿宋_GB2312" w:eastAsia="仿宋_GB2312" w:hAnsi="宋体" w:cs="宋体" w:hint="eastAsia"/>
          <w:sz w:val="32"/>
          <w:szCs w:val="32"/>
        </w:rPr>
        <w:t>适龄女生人乳头瘤病毒（HPV）疫苗免费接种经费</w:t>
      </w:r>
      <w:r>
        <w:rPr>
          <w:rFonts w:ascii="仿宋_GB2312" w:eastAsia="仿宋_GB2312" w:hAnsi="宋体" w:cs="宋体" w:hint="eastAsia"/>
          <w:sz w:val="32"/>
          <w:szCs w:val="32"/>
        </w:rPr>
        <w:t xml:space="preserve">支出等。 </w:t>
      </w:r>
      <w:bookmarkEnd w:id="80"/>
    </w:p>
    <w:p w:rsidR="00B72494" w:rsidRDefault="00B72494" w:rsidP="00B72494">
      <w:pPr>
        <w:spacing w:line="64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3.上缴上级支出</w:t>
      </w:r>
      <w:bookmarkStart w:id="81" w:name="PO_part3A1B2C3Amount1"/>
      <w:r>
        <w:rPr>
          <w:rFonts w:ascii="仿宋_GB2312" w:eastAsia="仿宋_GB2312" w:hAnsi="宋体" w:cs="宋体" w:hint="eastAsia"/>
          <w:sz w:val="32"/>
          <w:szCs w:val="32"/>
        </w:rPr>
        <w:t>0</w:t>
      </w:r>
      <w:r>
        <w:rPr>
          <w:rFonts w:ascii="仿宋_GB2312" w:eastAsia="仿宋_GB2312" w:hAnsi="宋体" w:cs="宋体" w:hint="eastAsia"/>
          <w:sz w:val="11"/>
          <w:szCs w:val="11"/>
        </w:rPr>
        <w:t xml:space="preserve"> </w:t>
      </w:r>
      <w:bookmarkEnd w:id="81"/>
      <w:r>
        <w:rPr>
          <w:rFonts w:ascii="仿宋_GB2312" w:eastAsia="仿宋_GB2312" w:hAnsi="宋体" w:cs="宋体" w:hint="eastAsia"/>
          <w:sz w:val="32"/>
          <w:szCs w:val="32"/>
        </w:rPr>
        <w:t>万元，</w:t>
      </w:r>
      <w:bookmarkStart w:id="82" w:name="PO_part3A1B2C3IncPercentIncAmount1"/>
      <w:r>
        <w:rPr>
          <w:rFonts w:ascii="仿宋_GB2312" w:eastAsia="仿宋_GB2312" w:hAnsi="宋体" w:cs="宋体" w:hint="eastAsia"/>
          <w:sz w:val="32"/>
          <w:szCs w:val="32"/>
        </w:rPr>
        <w:t xml:space="preserve">与上年决算数持平。 </w:t>
      </w:r>
      <w:bookmarkEnd w:id="82"/>
    </w:p>
    <w:p w:rsidR="00B72494" w:rsidRDefault="00B72494" w:rsidP="00B72494">
      <w:pPr>
        <w:spacing w:line="64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4.经营支出</w:t>
      </w:r>
      <w:bookmarkStart w:id="83" w:name="PO_part3A1B2C4Amount1"/>
      <w:r>
        <w:rPr>
          <w:rFonts w:ascii="仿宋_GB2312" w:eastAsia="仿宋_GB2312" w:hAnsi="宋体" w:cs="宋体" w:hint="eastAsia"/>
          <w:sz w:val="32"/>
          <w:szCs w:val="32"/>
        </w:rPr>
        <w:t>0</w:t>
      </w:r>
      <w:r>
        <w:rPr>
          <w:rFonts w:ascii="仿宋_GB2312" w:eastAsia="仿宋_GB2312" w:hAnsi="宋体" w:cs="宋体" w:hint="eastAsia"/>
          <w:sz w:val="11"/>
          <w:szCs w:val="11"/>
        </w:rPr>
        <w:t xml:space="preserve"> </w:t>
      </w:r>
      <w:bookmarkEnd w:id="83"/>
      <w:r>
        <w:rPr>
          <w:rFonts w:ascii="仿宋_GB2312" w:eastAsia="仿宋_GB2312" w:hAnsi="宋体" w:cs="宋体" w:hint="eastAsia"/>
          <w:sz w:val="32"/>
          <w:szCs w:val="32"/>
        </w:rPr>
        <w:t>万元，</w:t>
      </w:r>
      <w:bookmarkStart w:id="84" w:name="PO_part3A1B2C4IncPercentIncAmount1"/>
      <w:r>
        <w:rPr>
          <w:rFonts w:ascii="仿宋_GB2312" w:eastAsia="仿宋_GB2312" w:hAnsi="宋体" w:cs="宋体" w:hint="eastAsia"/>
          <w:sz w:val="32"/>
          <w:szCs w:val="32"/>
        </w:rPr>
        <w:t xml:space="preserve">与上年决算数持平。 </w:t>
      </w:r>
      <w:bookmarkEnd w:id="84"/>
    </w:p>
    <w:p w:rsidR="00B72494" w:rsidRDefault="00B72494" w:rsidP="00B72494">
      <w:pPr>
        <w:spacing w:line="64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5.对附属单位补助支出</w:t>
      </w:r>
      <w:bookmarkStart w:id="85" w:name="PO_part3A1B2C5Amount1"/>
      <w:r>
        <w:rPr>
          <w:rFonts w:ascii="仿宋_GB2312" w:eastAsia="仿宋_GB2312" w:hAnsi="宋体" w:cs="宋体" w:hint="eastAsia"/>
          <w:sz w:val="32"/>
          <w:szCs w:val="32"/>
        </w:rPr>
        <w:t>0</w:t>
      </w:r>
      <w:r>
        <w:rPr>
          <w:rFonts w:ascii="仿宋_GB2312" w:eastAsia="仿宋_GB2312" w:hAnsi="宋体" w:cs="宋体" w:hint="eastAsia"/>
          <w:sz w:val="11"/>
          <w:szCs w:val="11"/>
        </w:rPr>
        <w:t xml:space="preserve"> </w:t>
      </w:r>
      <w:bookmarkEnd w:id="85"/>
      <w:r>
        <w:rPr>
          <w:rFonts w:ascii="仿宋_GB2312" w:eastAsia="仿宋_GB2312" w:hAnsi="宋体" w:cs="宋体" w:hint="eastAsia"/>
          <w:sz w:val="32"/>
          <w:szCs w:val="32"/>
        </w:rPr>
        <w:t>万元，</w:t>
      </w:r>
      <w:bookmarkStart w:id="86" w:name="PO_part3A1B2C5IncPercentIncAmount1"/>
      <w:r>
        <w:rPr>
          <w:rFonts w:ascii="仿宋_GB2312" w:eastAsia="仿宋_GB2312" w:hAnsi="宋体" w:cs="宋体" w:hint="eastAsia"/>
          <w:sz w:val="32"/>
          <w:szCs w:val="32"/>
        </w:rPr>
        <w:t xml:space="preserve">与上年决算数持平。 </w:t>
      </w:r>
      <w:bookmarkEnd w:id="86"/>
    </w:p>
    <w:p w:rsidR="00B72494" w:rsidRDefault="00B72494" w:rsidP="00B72494">
      <w:pPr>
        <w:spacing w:line="288" w:lineRule="auto"/>
        <w:ind w:firstLineChars="200" w:firstLine="643"/>
        <w:rPr>
          <w:rFonts w:ascii="仿宋_GB2312" w:eastAsia="仿宋_GB2312" w:hAnsi="宋体" w:cs="宋体"/>
          <w:b/>
          <w:sz w:val="32"/>
          <w:szCs w:val="32"/>
        </w:rPr>
      </w:pPr>
      <w:r>
        <w:rPr>
          <w:rFonts w:ascii="仿宋_GB2312" w:eastAsia="仿宋_GB2312" w:hAnsi="宋体" w:cs="宋体" w:hint="eastAsia"/>
          <w:b/>
          <w:sz w:val="32"/>
          <w:szCs w:val="32"/>
        </w:rPr>
        <w:t>二、</w:t>
      </w:r>
      <w:bookmarkStart w:id="87" w:name="PO_part3A2Year1"/>
      <w:r>
        <w:rPr>
          <w:rFonts w:ascii="仿宋_GB2312" w:eastAsia="仿宋_GB2312" w:hAnsi="宋体" w:cs="宋体" w:hint="eastAsia"/>
          <w:b/>
          <w:sz w:val="32"/>
          <w:szCs w:val="32"/>
        </w:rPr>
        <w:t>2022</w:t>
      </w:r>
      <w:r>
        <w:rPr>
          <w:rFonts w:ascii="仿宋_GB2312" w:eastAsia="仿宋_GB2312" w:hAnsi="宋体" w:cs="宋体" w:hint="eastAsia"/>
          <w:b/>
          <w:sz w:val="11"/>
          <w:szCs w:val="11"/>
        </w:rPr>
        <w:t xml:space="preserve"> </w:t>
      </w:r>
      <w:bookmarkEnd w:id="87"/>
      <w:r>
        <w:rPr>
          <w:rFonts w:ascii="仿宋_GB2312" w:eastAsia="仿宋_GB2312" w:hAnsi="宋体" w:cs="宋体" w:hint="eastAsia"/>
          <w:b/>
          <w:sz w:val="32"/>
          <w:szCs w:val="32"/>
        </w:rPr>
        <w:t>年度财政拨款收入支出总表说明</w:t>
      </w:r>
    </w:p>
    <w:p w:rsidR="00B72494" w:rsidRDefault="00B72494" w:rsidP="00B72494">
      <w:pPr>
        <w:spacing w:line="288" w:lineRule="auto"/>
        <w:ind w:firstLineChars="200" w:firstLine="643"/>
        <w:rPr>
          <w:rFonts w:ascii="仿宋_GB2312" w:eastAsia="仿宋_GB2312" w:hAnsi="宋体" w:cs="宋体"/>
          <w:b/>
          <w:sz w:val="32"/>
          <w:szCs w:val="32"/>
        </w:rPr>
      </w:pPr>
      <w:r>
        <w:rPr>
          <w:rFonts w:ascii="仿宋_GB2312" w:eastAsia="仿宋_GB2312" w:hAnsi="宋体" w:cs="宋体" w:hint="eastAsia"/>
          <w:b/>
          <w:sz w:val="32"/>
          <w:szCs w:val="32"/>
        </w:rPr>
        <w:t>（一）</w:t>
      </w:r>
      <w:bookmarkStart w:id="88" w:name="PO_part3A2B1Year1"/>
      <w:r>
        <w:rPr>
          <w:rFonts w:ascii="仿宋_GB2312" w:eastAsia="仿宋_GB2312" w:hAnsi="宋体" w:cs="宋体" w:hint="eastAsia"/>
          <w:b/>
          <w:sz w:val="32"/>
          <w:szCs w:val="32"/>
        </w:rPr>
        <w:t>2022</w:t>
      </w:r>
      <w:r>
        <w:rPr>
          <w:rFonts w:ascii="仿宋_GB2312" w:eastAsia="仿宋_GB2312" w:hAnsi="宋体" w:cs="宋体" w:hint="eastAsia"/>
          <w:b/>
          <w:sz w:val="11"/>
          <w:szCs w:val="11"/>
        </w:rPr>
        <w:t xml:space="preserve"> </w:t>
      </w:r>
      <w:bookmarkEnd w:id="88"/>
      <w:r>
        <w:rPr>
          <w:rFonts w:ascii="仿宋_GB2312" w:eastAsia="仿宋_GB2312" w:hAnsi="宋体" w:cs="宋体" w:hint="eastAsia"/>
          <w:b/>
          <w:sz w:val="32"/>
          <w:szCs w:val="32"/>
        </w:rPr>
        <w:t>年度财政拨款收入说明</w:t>
      </w:r>
    </w:p>
    <w:p w:rsidR="00B72494" w:rsidRDefault="00B72494" w:rsidP="00B72494">
      <w:pPr>
        <w:spacing w:line="640" w:lineRule="exact"/>
        <w:ind w:firstLineChars="200" w:firstLine="640"/>
        <w:rPr>
          <w:rFonts w:ascii="仿宋_GB2312" w:eastAsia="仿宋_GB2312" w:hAnsi="宋体" w:cs="宋体"/>
          <w:sz w:val="32"/>
          <w:szCs w:val="32"/>
        </w:rPr>
      </w:pPr>
      <w:bookmarkStart w:id="89" w:name="PO_part3A2B1C1DivNameYear1"/>
      <w:r>
        <w:rPr>
          <w:rFonts w:ascii="仿宋_GB2312" w:eastAsia="仿宋_GB2312" w:hAnsi="宋体" w:cs="宋体" w:hint="eastAsia"/>
          <w:sz w:val="32"/>
          <w:szCs w:val="32"/>
        </w:rPr>
        <w:t>中山市民众街道社区卫生服务中心2022</w:t>
      </w:r>
      <w:r>
        <w:rPr>
          <w:rFonts w:ascii="仿宋_GB2312" w:eastAsia="仿宋_GB2312" w:hAnsi="宋体" w:cs="宋体" w:hint="eastAsia"/>
          <w:sz w:val="11"/>
          <w:szCs w:val="11"/>
        </w:rPr>
        <w:t xml:space="preserve"> </w:t>
      </w:r>
      <w:bookmarkEnd w:id="89"/>
      <w:r>
        <w:rPr>
          <w:rFonts w:ascii="仿宋_GB2312" w:eastAsia="仿宋_GB2312" w:hAnsi="宋体" w:cs="宋体" w:hint="eastAsia"/>
          <w:sz w:val="32"/>
          <w:szCs w:val="32"/>
        </w:rPr>
        <w:t>年度财政拨款收入合计</w:t>
      </w:r>
      <w:bookmarkStart w:id="90" w:name="PO_part3A2B1C1TotalAmount1"/>
      <w:r>
        <w:rPr>
          <w:rFonts w:ascii="仿宋_GB2312" w:eastAsia="仿宋_GB2312" w:hAnsi="宋体" w:cs="宋体" w:hint="eastAsia"/>
          <w:sz w:val="32"/>
          <w:szCs w:val="32"/>
        </w:rPr>
        <w:t>3365.03</w:t>
      </w:r>
      <w:r>
        <w:rPr>
          <w:rFonts w:ascii="仿宋_GB2312" w:eastAsia="仿宋_GB2312" w:hAnsi="宋体" w:cs="宋体" w:hint="eastAsia"/>
          <w:sz w:val="11"/>
          <w:szCs w:val="11"/>
        </w:rPr>
        <w:t xml:space="preserve"> </w:t>
      </w:r>
      <w:bookmarkEnd w:id="90"/>
      <w:r>
        <w:rPr>
          <w:rFonts w:ascii="仿宋_GB2312" w:eastAsia="仿宋_GB2312" w:hAnsi="宋体" w:cs="宋体" w:hint="eastAsia"/>
          <w:sz w:val="32"/>
          <w:szCs w:val="32"/>
        </w:rPr>
        <w:t>万元。其中：一般公共预算财政拨款收入</w:t>
      </w:r>
      <w:bookmarkStart w:id="91" w:name="PO_part3A2B1C1Amount1"/>
      <w:r>
        <w:rPr>
          <w:rFonts w:ascii="仿宋_GB2312" w:eastAsia="仿宋_GB2312" w:hAnsi="宋体" w:cs="宋体" w:hint="eastAsia"/>
          <w:sz w:val="32"/>
          <w:szCs w:val="32"/>
        </w:rPr>
        <w:t>3365.03</w:t>
      </w:r>
      <w:r>
        <w:rPr>
          <w:rFonts w:ascii="仿宋_GB2312" w:eastAsia="仿宋_GB2312" w:hAnsi="宋体" w:cs="宋体" w:hint="eastAsia"/>
          <w:sz w:val="11"/>
          <w:szCs w:val="11"/>
        </w:rPr>
        <w:t xml:space="preserve"> </w:t>
      </w:r>
      <w:bookmarkEnd w:id="91"/>
      <w:r>
        <w:rPr>
          <w:rFonts w:ascii="仿宋_GB2312" w:eastAsia="仿宋_GB2312" w:hAnsi="宋体" w:cs="宋体" w:hint="eastAsia"/>
          <w:sz w:val="32"/>
          <w:szCs w:val="32"/>
        </w:rPr>
        <w:t>万元，比上年决算数</w:t>
      </w:r>
      <w:bookmarkStart w:id="92" w:name="PO_part3A2B1C1IncAmount1"/>
      <w:r>
        <w:rPr>
          <w:rFonts w:ascii="仿宋_GB2312" w:eastAsia="仿宋_GB2312" w:hAnsi="宋体" w:cs="宋体" w:hint="eastAsia"/>
          <w:sz w:val="32"/>
          <w:szCs w:val="32"/>
        </w:rPr>
        <w:t>增加39.94</w:t>
      </w:r>
      <w:r>
        <w:rPr>
          <w:rFonts w:ascii="仿宋_GB2312" w:eastAsia="仿宋_GB2312" w:hAnsi="宋体" w:cs="宋体" w:hint="eastAsia"/>
          <w:sz w:val="11"/>
          <w:szCs w:val="11"/>
        </w:rPr>
        <w:t xml:space="preserve"> </w:t>
      </w:r>
      <w:bookmarkEnd w:id="92"/>
      <w:r>
        <w:rPr>
          <w:rFonts w:ascii="仿宋_GB2312" w:eastAsia="仿宋_GB2312" w:hAnsi="宋体" w:cs="宋体" w:hint="eastAsia"/>
          <w:sz w:val="32"/>
          <w:szCs w:val="32"/>
        </w:rPr>
        <w:t>万元，</w:t>
      </w:r>
      <w:bookmarkStart w:id="93" w:name="PO_part3A2B1C1IncPercent1"/>
      <w:r>
        <w:rPr>
          <w:rFonts w:ascii="仿宋_GB2312" w:eastAsia="仿宋_GB2312" w:hAnsi="宋体" w:cs="宋体" w:hint="eastAsia"/>
          <w:sz w:val="32"/>
          <w:szCs w:val="32"/>
        </w:rPr>
        <w:t>增长1.20%；主要变动情况：2022年社会保险缴费、住房公积金等基数调整，增加人员经费拨款收入</w:t>
      </w:r>
      <w:r>
        <w:rPr>
          <w:rFonts w:ascii="仿宋_GB2312" w:eastAsia="仿宋_GB2312" w:hAnsi="宋体" w:cs="宋体" w:hint="eastAsia"/>
          <w:sz w:val="11"/>
          <w:szCs w:val="11"/>
        </w:rPr>
        <w:t xml:space="preserve"> </w:t>
      </w:r>
      <w:bookmarkEnd w:id="93"/>
      <w:r>
        <w:rPr>
          <w:rFonts w:ascii="仿宋_GB2312" w:eastAsia="仿宋_GB2312" w:hAnsi="宋体" w:cs="宋体" w:hint="eastAsia"/>
          <w:sz w:val="32"/>
          <w:szCs w:val="32"/>
        </w:rPr>
        <w:t>；政府性基金预算财政拨款收入</w:t>
      </w:r>
      <w:bookmarkStart w:id="94" w:name="PO_part3A2B1C2Amount1"/>
      <w:r>
        <w:rPr>
          <w:rFonts w:ascii="仿宋_GB2312" w:eastAsia="仿宋_GB2312" w:hAnsi="宋体" w:cs="宋体" w:hint="eastAsia"/>
          <w:sz w:val="32"/>
          <w:szCs w:val="32"/>
        </w:rPr>
        <w:t>0</w:t>
      </w:r>
      <w:r>
        <w:rPr>
          <w:rFonts w:ascii="仿宋_GB2312" w:eastAsia="仿宋_GB2312" w:hAnsi="宋体" w:cs="宋体" w:hint="eastAsia"/>
          <w:sz w:val="11"/>
          <w:szCs w:val="11"/>
        </w:rPr>
        <w:t xml:space="preserve"> </w:t>
      </w:r>
      <w:bookmarkEnd w:id="94"/>
      <w:r>
        <w:rPr>
          <w:rFonts w:ascii="仿宋_GB2312" w:eastAsia="仿宋_GB2312" w:hAnsi="宋体" w:cs="宋体" w:hint="eastAsia"/>
          <w:sz w:val="32"/>
          <w:szCs w:val="32"/>
        </w:rPr>
        <w:t>万元，</w:t>
      </w:r>
      <w:r w:rsidR="00962F9F">
        <w:rPr>
          <w:rFonts w:ascii="仿宋_GB2312" w:eastAsia="仿宋_GB2312" w:hAnsi="宋体" w:cs="宋体" w:hint="eastAsia"/>
          <w:sz w:val="32"/>
          <w:szCs w:val="32"/>
        </w:rPr>
        <w:t>与上年决算数持平</w:t>
      </w:r>
      <w:r>
        <w:rPr>
          <w:rFonts w:ascii="仿宋_GB2312" w:eastAsia="仿宋_GB2312" w:hAnsi="宋体" w:cs="宋体" w:hint="eastAsia"/>
          <w:sz w:val="32"/>
          <w:szCs w:val="32"/>
        </w:rPr>
        <w:t>；国有资本经营预算财政拨款收入</w:t>
      </w:r>
      <w:bookmarkStart w:id="95" w:name="PO_part3A2B1C3Amount1"/>
      <w:r>
        <w:rPr>
          <w:rFonts w:ascii="仿宋_GB2312" w:eastAsia="仿宋_GB2312" w:hAnsi="宋体" w:cs="宋体" w:hint="eastAsia"/>
          <w:sz w:val="32"/>
          <w:szCs w:val="32"/>
        </w:rPr>
        <w:t>0</w:t>
      </w:r>
      <w:r>
        <w:rPr>
          <w:rFonts w:ascii="仿宋_GB2312" w:eastAsia="仿宋_GB2312" w:hAnsi="宋体" w:cs="宋体" w:hint="eastAsia"/>
          <w:sz w:val="11"/>
          <w:szCs w:val="11"/>
        </w:rPr>
        <w:t xml:space="preserve"> </w:t>
      </w:r>
      <w:bookmarkEnd w:id="95"/>
      <w:r>
        <w:rPr>
          <w:rFonts w:ascii="仿宋_GB2312" w:eastAsia="仿宋_GB2312" w:hAnsi="宋体" w:cs="宋体" w:hint="eastAsia"/>
          <w:sz w:val="32"/>
          <w:szCs w:val="32"/>
        </w:rPr>
        <w:t>万元，</w:t>
      </w:r>
      <w:r w:rsidR="00962F9F">
        <w:rPr>
          <w:rFonts w:ascii="仿宋_GB2312" w:eastAsia="仿宋_GB2312" w:hAnsi="宋体" w:cs="宋体" w:hint="eastAsia"/>
          <w:sz w:val="32"/>
          <w:szCs w:val="32"/>
        </w:rPr>
        <w:t>与上年决算数持平。</w:t>
      </w:r>
    </w:p>
    <w:p w:rsidR="00B72494" w:rsidRDefault="00B72494" w:rsidP="00B72494">
      <w:pPr>
        <w:spacing w:line="288" w:lineRule="auto"/>
        <w:ind w:firstLineChars="200" w:firstLine="643"/>
        <w:rPr>
          <w:rFonts w:ascii="仿宋_GB2312" w:eastAsia="仿宋_GB2312" w:hAnsi="宋体" w:cs="宋体"/>
          <w:b/>
          <w:sz w:val="32"/>
          <w:szCs w:val="32"/>
        </w:rPr>
      </w:pPr>
      <w:r>
        <w:rPr>
          <w:rFonts w:ascii="仿宋_GB2312" w:eastAsia="仿宋_GB2312" w:hAnsi="宋体" w:cs="宋体" w:hint="eastAsia"/>
          <w:b/>
          <w:sz w:val="32"/>
          <w:szCs w:val="32"/>
        </w:rPr>
        <w:t>（二）</w:t>
      </w:r>
      <w:bookmarkStart w:id="96" w:name="PO_part3A2B2Year1"/>
      <w:r>
        <w:rPr>
          <w:rFonts w:ascii="仿宋_GB2312" w:eastAsia="仿宋_GB2312" w:hAnsi="宋体" w:cs="宋体" w:hint="eastAsia"/>
          <w:b/>
          <w:sz w:val="32"/>
          <w:szCs w:val="32"/>
        </w:rPr>
        <w:t>2022</w:t>
      </w:r>
      <w:r>
        <w:rPr>
          <w:rFonts w:ascii="仿宋_GB2312" w:eastAsia="仿宋_GB2312" w:hAnsi="宋体" w:cs="宋体" w:hint="eastAsia"/>
          <w:b/>
          <w:sz w:val="11"/>
          <w:szCs w:val="11"/>
        </w:rPr>
        <w:t xml:space="preserve"> </w:t>
      </w:r>
      <w:bookmarkEnd w:id="96"/>
      <w:r>
        <w:rPr>
          <w:rFonts w:ascii="仿宋_GB2312" w:eastAsia="仿宋_GB2312" w:hAnsi="宋体" w:cs="宋体" w:hint="eastAsia"/>
          <w:b/>
          <w:sz w:val="32"/>
          <w:szCs w:val="32"/>
        </w:rPr>
        <w:t>年度财政拨款支出说明</w:t>
      </w:r>
    </w:p>
    <w:p w:rsidR="00B72494" w:rsidRDefault="00B72494" w:rsidP="00B72494">
      <w:pPr>
        <w:spacing w:line="640" w:lineRule="exact"/>
        <w:ind w:firstLineChars="200" w:firstLine="640"/>
        <w:rPr>
          <w:rFonts w:ascii="仿宋_GB2312" w:eastAsia="仿宋_GB2312" w:hAnsi="宋体" w:cs="宋体"/>
          <w:sz w:val="32"/>
          <w:szCs w:val="32"/>
        </w:rPr>
      </w:pPr>
      <w:bookmarkStart w:id="97" w:name="PO_part3A2B2C1DivNameYear1"/>
      <w:r>
        <w:rPr>
          <w:rFonts w:ascii="仿宋_GB2312" w:eastAsia="仿宋_GB2312" w:hAnsi="宋体" w:cs="宋体" w:hint="eastAsia"/>
          <w:sz w:val="32"/>
          <w:szCs w:val="32"/>
        </w:rPr>
        <w:lastRenderedPageBreak/>
        <w:t>中山市民众街道社区卫生服务中心2022</w:t>
      </w:r>
      <w:r>
        <w:rPr>
          <w:rFonts w:ascii="仿宋_GB2312" w:eastAsia="仿宋_GB2312" w:hAnsi="宋体" w:cs="宋体" w:hint="eastAsia"/>
          <w:sz w:val="11"/>
          <w:szCs w:val="11"/>
        </w:rPr>
        <w:t xml:space="preserve"> </w:t>
      </w:r>
      <w:bookmarkEnd w:id="97"/>
      <w:r>
        <w:rPr>
          <w:rFonts w:ascii="仿宋_GB2312" w:eastAsia="仿宋_GB2312" w:hAnsi="宋体" w:cs="宋体" w:hint="eastAsia"/>
          <w:sz w:val="32"/>
          <w:szCs w:val="32"/>
        </w:rPr>
        <w:t>年度财政拨款支出合计</w:t>
      </w:r>
      <w:bookmarkStart w:id="98" w:name="PO_part3A2B2C1TotalAmount1"/>
      <w:r>
        <w:rPr>
          <w:rFonts w:ascii="仿宋_GB2312" w:eastAsia="仿宋_GB2312" w:hAnsi="宋体" w:cs="宋体" w:hint="eastAsia"/>
          <w:sz w:val="32"/>
          <w:szCs w:val="32"/>
        </w:rPr>
        <w:t>3365.03</w:t>
      </w:r>
      <w:r>
        <w:rPr>
          <w:rFonts w:ascii="仿宋_GB2312" w:eastAsia="仿宋_GB2312" w:hAnsi="宋体" w:cs="宋体" w:hint="eastAsia"/>
          <w:sz w:val="11"/>
          <w:szCs w:val="11"/>
        </w:rPr>
        <w:t xml:space="preserve"> </w:t>
      </w:r>
      <w:bookmarkEnd w:id="98"/>
      <w:r>
        <w:rPr>
          <w:rFonts w:ascii="仿宋_GB2312" w:eastAsia="仿宋_GB2312" w:hAnsi="宋体" w:cs="宋体" w:hint="eastAsia"/>
          <w:sz w:val="32"/>
          <w:szCs w:val="32"/>
        </w:rPr>
        <w:t>万元。其中：一般公共预算财政拨款支出</w:t>
      </w:r>
      <w:bookmarkStart w:id="99" w:name="PO_part3A2B2C1Amount1"/>
      <w:r>
        <w:rPr>
          <w:rFonts w:ascii="仿宋_GB2312" w:eastAsia="仿宋_GB2312" w:hAnsi="宋体" w:cs="宋体" w:hint="eastAsia"/>
          <w:sz w:val="32"/>
          <w:szCs w:val="32"/>
        </w:rPr>
        <w:t>3365.03</w:t>
      </w:r>
      <w:r>
        <w:rPr>
          <w:rFonts w:ascii="仿宋_GB2312" w:eastAsia="仿宋_GB2312" w:hAnsi="宋体" w:cs="宋体" w:hint="eastAsia"/>
          <w:sz w:val="11"/>
          <w:szCs w:val="11"/>
        </w:rPr>
        <w:t xml:space="preserve"> </w:t>
      </w:r>
      <w:bookmarkEnd w:id="99"/>
      <w:r>
        <w:rPr>
          <w:rFonts w:ascii="仿宋_GB2312" w:eastAsia="仿宋_GB2312" w:hAnsi="宋体" w:cs="宋体" w:hint="eastAsia"/>
          <w:sz w:val="32"/>
          <w:szCs w:val="32"/>
        </w:rPr>
        <w:t>万元，比年初预算数</w:t>
      </w:r>
      <w:bookmarkStart w:id="100" w:name="PO_part3A2B2C1IncAmount1"/>
      <w:r>
        <w:rPr>
          <w:rFonts w:ascii="仿宋_GB2312" w:eastAsia="仿宋_GB2312" w:hAnsi="宋体" w:cs="宋体" w:hint="eastAsia"/>
          <w:sz w:val="32"/>
          <w:szCs w:val="32"/>
        </w:rPr>
        <w:t>增加39.84</w:t>
      </w:r>
      <w:r>
        <w:rPr>
          <w:rFonts w:ascii="仿宋_GB2312" w:eastAsia="仿宋_GB2312" w:hAnsi="宋体" w:cs="宋体" w:hint="eastAsia"/>
          <w:sz w:val="11"/>
          <w:szCs w:val="11"/>
        </w:rPr>
        <w:t xml:space="preserve"> </w:t>
      </w:r>
      <w:bookmarkEnd w:id="100"/>
      <w:r>
        <w:rPr>
          <w:rFonts w:ascii="仿宋_GB2312" w:eastAsia="仿宋_GB2312" w:hAnsi="宋体" w:cs="宋体" w:hint="eastAsia"/>
          <w:sz w:val="32"/>
          <w:szCs w:val="32"/>
        </w:rPr>
        <w:t>万元，</w:t>
      </w:r>
      <w:bookmarkStart w:id="101" w:name="PO_part3A2B2C1IncPercent1"/>
      <w:r>
        <w:rPr>
          <w:rFonts w:ascii="仿宋_GB2312" w:eastAsia="仿宋_GB2312" w:hAnsi="宋体" w:cs="宋体" w:hint="eastAsia"/>
          <w:sz w:val="32"/>
          <w:szCs w:val="32"/>
        </w:rPr>
        <w:t>增长1.20%；主要变动情况：2022年社会保险缴费、住房公积金等基数调整，增加人员经费拨款收入</w:t>
      </w:r>
      <w:r>
        <w:rPr>
          <w:rFonts w:ascii="仿宋_GB2312" w:eastAsia="仿宋_GB2312" w:hAnsi="宋体" w:cs="宋体" w:hint="eastAsia"/>
          <w:sz w:val="11"/>
          <w:szCs w:val="11"/>
        </w:rPr>
        <w:t xml:space="preserve"> </w:t>
      </w:r>
      <w:bookmarkEnd w:id="101"/>
      <w:r>
        <w:rPr>
          <w:rFonts w:ascii="仿宋_GB2312" w:eastAsia="仿宋_GB2312" w:hAnsi="宋体" w:cs="宋体" w:hint="eastAsia"/>
          <w:sz w:val="32"/>
          <w:szCs w:val="32"/>
        </w:rPr>
        <w:t>；政府性基金预算财政拨款支出</w:t>
      </w:r>
      <w:bookmarkStart w:id="102" w:name="PO_part3A2B2C2Amount1"/>
      <w:r>
        <w:rPr>
          <w:rFonts w:ascii="仿宋_GB2312" w:eastAsia="仿宋_GB2312" w:hAnsi="宋体" w:cs="宋体" w:hint="eastAsia"/>
          <w:sz w:val="32"/>
          <w:szCs w:val="32"/>
        </w:rPr>
        <w:t>0</w:t>
      </w:r>
      <w:r>
        <w:rPr>
          <w:rFonts w:ascii="仿宋_GB2312" w:eastAsia="仿宋_GB2312" w:hAnsi="宋体" w:cs="宋体" w:hint="eastAsia"/>
          <w:sz w:val="11"/>
          <w:szCs w:val="11"/>
        </w:rPr>
        <w:t xml:space="preserve"> </w:t>
      </w:r>
      <w:bookmarkEnd w:id="102"/>
      <w:r>
        <w:rPr>
          <w:rFonts w:ascii="仿宋_GB2312" w:eastAsia="仿宋_GB2312" w:hAnsi="宋体" w:cs="宋体" w:hint="eastAsia"/>
          <w:sz w:val="32"/>
          <w:szCs w:val="32"/>
        </w:rPr>
        <w:t>万元，</w:t>
      </w:r>
      <w:r w:rsidR="00962F9F">
        <w:rPr>
          <w:rFonts w:ascii="仿宋_GB2312" w:eastAsia="仿宋_GB2312" w:hAnsi="宋体" w:cs="宋体" w:hint="eastAsia"/>
          <w:sz w:val="32"/>
          <w:szCs w:val="32"/>
        </w:rPr>
        <w:t>与上年决算数持平</w:t>
      </w:r>
      <w:r>
        <w:rPr>
          <w:rFonts w:ascii="仿宋_GB2312" w:eastAsia="仿宋_GB2312" w:hAnsi="宋体" w:cs="宋体" w:hint="eastAsia"/>
          <w:sz w:val="32"/>
          <w:szCs w:val="32"/>
        </w:rPr>
        <w:t>；国有资本经营预算财政拨款支出</w:t>
      </w:r>
      <w:bookmarkStart w:id="103" w:name="PO_part3A2B2C3Amount1"/>
      <w:r>
        <w:rPr>
          <w:rFonts w:ascii="仿宋_GB2312" w:eastAsia="仿宋_GB2312" w:hAnsi="宋体" w:cs="宋体" w:hint="eastAsia"/>
          <w:sz w:val="32"/>
          <w:szCs w:val="32"/>
        </w:rPr>
        <w:t>0</w:t>
      </w:r>
      <w:r>
        <w:rPr>
          <w:rFonts w:ascii="仿宋_GB2312" w:eastAsia="仿宋_GB2312" w:hAnsi="宋体" w:cs="宋体" w:hint="eastAsia"/>
          <w:sz w:val="11"/>
          <w:szCs w:val="11"/>
        </w:rPr>
        <w:t xml:space="preserve"> </w:t>
      </w:r>
      <w:bookmarkEnd w:id="103"/>
      <w:r>
        <w:rPr>
          <w:rFonts w:ascii="仿宋_GB2312" w:eastAsia="仿宋_GB2312" w:hAnsi="宋体" w:cs="宋体" w:hint="eastAsia"/>
          <w:sz w:val="32"/>
          <w:szCs w:val="32"/>
        </w:rPr>
        <w:t>万元，</w:t>
      </w:r>
      <w:r w:rsidR="00962F9F">
        <w:rPr>
          <w:rFonts w:ascii="仿宋_GB2312" w:eastAsia="仿宋_GB2312" w:hAnsi="宋体" w:cs="宋体" w:hint="eastAsia"/>
          <w:sz w:val="32"/>
          <w:szCs w:val="32"/>
        </w:rPr>
        <w:t>与上年决算数持平。</w:t>
      </w:r>
    </w:p>
    <w:p w:rsidR="00B72494" w:rsidRDefault="00B72494" w:rsidP="00B72494">
      <w:pPr>
        <w:spacing w:line="288" w:lineRule="auto"/>
        <w:ind w:firstLineChars="200" w:firstLine="643"/>
        <w:rPr>
          <w:rFonts w:ascii="仿宋_GB2312" w:eastAsia="仿宋_GB2312" w:hAnsi="宋体" w:cs="宋体"/>
          <w:b/>
          <w:sz w:val="32"/>
          <w:szCs w:val="32"/>
        </w:rPr>
      </w:pPr>
      <w:r>
        <w:rPr>
          <w:rFonts w:ascii="仿宋_GB2312" w:eastAsia="仿宋_GB2312" w:hAnsi="宋体" w:cs="宋体" w:hint="eastAsia"/>
          <w:b/>
          <w:sz w:val="32"/>
          <w:szCs w:val="32"/>
        </w:rPr>
        <w:t>三、</w:t>
      </w:r>
      <w:bookmarkStart w:id="104" w:name="PO_part3A3Year1"/>
      <w:r>
        <w:rPr>
          <w:rFonts w:ascii="仿宋_GB2312" w:eastAsia="仿宋_GB2312" w:hAnsi="宋体" w:cs="宋体" w:hint="eastAsia"/>
          <w:b/>
          <w:sz w:val="11"/>
          <w:szCs w:val="11"/>
        </w:rPr>
        <w:t xml:space="preserve"> </w:t>
      </w:r>
      <w:r>
        <w:rPr>
          <w:rFonts w:ascii="仿宋_GB2312" w:eastAsia="仿宋_GB2312" w:hAnsi="宋体" w:cs="宋体" w:hint="eastAsia"/>
          <w:b/>
          <w:sz w:val="32"/>
          <w:szCs w:val="32"/>
        </w:rPr>
        <w:t>2022</w:t>
      </w:r>
      <w:r>
        <w:rPr>
          <w:rFonts w:ascii="仿宋_GB2312" w:eastAsia="仿宋_GB2312" w:hAnsi="宋体" w:cs="宋体" w:hint="eastAsia"/>
          <w:b/>
          <w:sz w:val="11"/>
          <w:szCs w:val="11"/>
        </w:rPr>
        <w:t xml:space="preserve"> </w:t>
      </w:r>
      <w:bookmarkEnd w:id="104"/>
      <w:r>
        <w:rPr>
          <w:rFonts w:ascii="仿宋_GB2312" w:eastAsia="仿宋_GB2312" w:hAnsi="宋体" w:cs="宋体" w:hint="eastAsia"/>
          <w:b/>
          <w:sz w:val="32"/>
          <w:szCs w:val="32"/>
        </w:rPr>
        <w:t>年度财政拨款“三公”经费支出决算情况说明</w:t>
      </w:r>
    </w:p>
    <w:p w:rsidR="00B72494" w:rsidRDefault="00B72494" w:rsidP="00B72494">
      <w:pPr>
        <w:ind w:firstLineChars="200" w:firstLine="643"/>
        <w:rPr>
          <w:rFonts w:ascii="仿宋_GB2312" w:eastAsia="仿宋_GB2312" w:hAnsi="宋体" w:cs="宋体"/>
          <w:b/>
          <w:sz w:val="32"/>
          <w:szCs w:val="32"/>
        </w:rPr>
      </w:pPr>
      <w:r>
        <w:rPr>
          <w:rFonts w:ascii="仿宋_GB2312" w:eastAsia="仿宋_GB2312" w:hAnsi="宋体" w:cs="宋体" w:hint="eastAsia"/>
          <w:b/>
          <w:sz w:val="32"/>
          <w:szCs w:val="32"/>
        </w:rPr>
        <w:t>（一）“三公”经费财政拨款支出决算总体情况说明</w:t>
      </w:r>
    </w:p>
    <w:p w:rsidR="00B72494" w:rsidRDefault="00B72494" w:rsidP="00962F9F">
      <w:pPr>
        <w:ind w:firstLineChars="200" w:firstLine="640"/>
        <w:jc w:val="left"/>
        <w:rPr>
          <w:rFonts w:ascii="仿宋_GB2312" w:eastAsia="仿宋_GB2312" w:hAnsi="宋体" w:cs="宋体"/>
          <w:sz w:val="32"/>
          <w:szCs w:val="32"/>
        </w:rPr>
      </w:pPr>
      <w:bookmarkStart w:id="105" w:name="PO_part3A3B1C1DivNameYear1"/>
      <w:r>
        <w:rPr>
          <w:rFonts w:ascii="仿宋_GB2312" w:eastAsia="仿宋_GB2312" w:hAnsi="宋体" w:cs="宋体" w:hint="eastAsia"/>
          <w:sz w:val="32"/>
          <w:szCs w:val="32"/>
        </w:rPr>
        <w:t>中山市民众街道社区卫生服务中心2022</w:t>
      </w:r>
      <w:r>
        <w:rPr>
          <w:rFonts w:ascii="仿宋_GB2312" w:eastAsia="仿宋_GB2312" w:hAnsi="宋体" w:cs="宋体" w:hint="eastAsia"/>
          <w:sz w:val="11"/>
          <w:szCs w:val="11"/>
        </w:rPr>
        <w:t xml:space="preserve"> </w:t>
      </w:r>
      <w:bookmarkEnd w:id="105"/>
      <w:r>
        <w:rPr>
          <w:rFonts w:ascii="仿宋_GB2312" w:eastAsia="仿宋_GB2312" w:hAnsi="宋体" w:cs="宋体" w:hint="eastAsia"/>
          <w:sz w:val="32"/>
          <w:szCs w:val="32"/>
        </w:rPr>
        <w:t>年度</w:t>
      </w:r>
      <w:r w:rsidR="00962F9F">
        <w:rPr>
          <w:rFonts w:ascii="仿宋_GB2312" w:eastAsia="仿宋_GB2312" w:hAnsi="宋体" w:cs="宋体" w:hint="eastAsia"/>
          <w:sz w:val="32"/>
          <w:szCs w:val="32"/>
        </w:rPr>
        <w:t>没有</w:t>
      </w:r>
      <w:r>
        <w:rPr>
          <w:rFonts w:ascii="仿宋_GB2312" w:eastAsia="仿宋_GB2312" w:hAnsi="宋体" w:cs="宋体" w:hint="eastAsia"/>
          <w:sz w:val="32"/>
          <w:szCs w:val="32"/>
        </w:rPr>
        <w:t>“三公”经费财政拨款支出</w:t>
      </w:r>
      <w:bookmarkStart w:id="106" w:name="PO_part3A3B1C1IncPercent6"/>
      <w:r>
        <w:rPr>
          <w:rFonts w:ascii="仿宋_GB2312" w:eastAsia="仿宋_GB2312" w:hAnsi="宋体" w:cs="宋体" w:hint="eastAsia"/>
          <w:sz w:val="32"/>
          <w:szCs w:val="32"/>
        </w:rPr>
        <w:t xml:space="preserve">。 </w:t>
      </w:r>
      <w:bookmarkEnd w:id="106"/>
    </w:p>
    <w:p w:rsidR="00B72494" w:rsidRDefault="00B72494" w:rsidP="00B72494">
      <w:pPr>
        <w:ind w:firstLineChars="200" w:firstLine="643"/>
        <w:rPr>
          <w:rFonts w:ascii="仿宋_GB2312" w:eastAsia="仿宋_GB2312" w:hAnsi="宋体" w:cs="宋体"/>
          <w:b/>
          <w:sz w:val="32"/>
          <w:szCs w:val="32"/>
        </w:rPr>
      </w:pPr>
      <w:r>
        <w:rPr>
          <w:rFonts w:ascii="仿宋_GB2312" w:eastAsia="仿宋_GB2312" w:hAnsi="宋体" w:cs="宋体" w:hint="eastAsia"/>
          <w:b/>
          <w:sz w:val="32"/>
          <w:szCs w:val="32"/>
        </w:rPr>
        <w:t>（二）“三公”经费财政拨款支出决算具体情况说明</w:t>
      </w:r>
    </w:p>
    <w:p w:rsidR="00B72494" w:rsidRDefault="00962F9F" w:rsidP="00B72494">
      <w:pPr>
        <w:ind w:firstLineChars="200" w:firstLine="640"/>
        <w:rPr>
          <w:rFonts w:ascii="仿宋_GB2312" w:eastAsia="仿宋_GB2312" w:hAnsi="宋体" w:cs="宋体"/>
          <w:sz w:val="32"/>
          <w:szCs w:val="32"/>
        </w:rPr>
      </w:pPr>
      <w:r>
        <w:rPr>
          <w:rFonts w:ascii="仿宋_GB2312" w:eastAsia="仿宋_GB2312" w:hAnsi="宋体" w:cs="宋体" w:hint="eastAsia"/>
          <w:sz w:val="32"/>
          <w:szCs w:val="32"/>
        </w:rPr>
        <w:t>中山市民众街道社区卫生服务中心2022</w:t>
      </w:r>
      <w:r>
        <w:rPr>
          <w:rFonts w:ascii="仿宋_GB2312" w:eastAsia="仿宋_GB2312" w:hAnsi="宋体" w:cs="宋体" w:hint="eastAsia"/>
          <w:sz w:val="11"/>
          <w:szCs w:val="11"/>
        </w:rPr>
        <w:t xml:space="preserve"> </w:t>
      </w:r>
      <w:r>
        <w:rPr>
          <w:rFonts w:ascii="仿宋_GB2312" w:eastAsia="仿宋_GB2312" w:hAnsi="宋体" w:cs="宋体" w:hint="eastAsia"/>
          <w:sz w:val="32"/>
          <w:szCs w:val="32"/>
        </w:rPr>
        <w:t>年度没有“三公”经费财政拨款支出。</w:t>
      </w:r>
    </w:p>
    <w:p w:rsidR="00B72494" w:rsidRDefault="00B72494" w:rsidP="00B72494">
      <w:pPr>
        <w:spacing w:line="288" w:lineRule="auto"/>
        <w:ind w:firstLineChars="200" w:firstLine="643"/>
        <w:rPr>
          <w:rFonts w:ascii="仿宋_GB2312" w:eastAsia="仿宋_GB2312" w:hAnsi="宋体" w:cs="宋体"/>
          <w:b/>
          <w:sz w:val="32"/>
          <w:szCs w:val="32"/>
        </w:rPr>
      </w:pPr>
      <w:r>
        <w:rPr>
          <w:rFonts w:ascii="仿宋_GB2312" w:eastAsia="仿宋_GB2312" w:hAnsi="宋体" w:cs="宋体" w:hint="eastAsia"/>
          <w:b/>
          <w:sz w:val="32"/>
          <w:szCs w:val="32"/>
        </w:rPr>
        <w:t>四、其他重要事项的情况说明</w:t>
      </w:r>
    </w:p>
    <w:p w:rsidR="00B72494" w:rsidRDefault="00B72494" w:rsidP="00B72494">
      <w:pPr>
        <w:spacing w:line="288" w:lineRule="auto"/>
        <w:ind w:firstLineChars="200" w:firstLine="643"/>
        <w:rPr>
          <w:rFonts w:ascii="仿宋_GB2312" w:eastAsia="仿宋_GB2312" w:hAnsi="宋体" w:cs="宋体"/>
          <w:b/>
          <w:sz w:val="32"/>
          <w:szCs w:val="32"/>
        </w:rPr>
      </w:pPr>
      <w:r>
        <w:rPr>
          <w:rFonts w:ascii="仿宋_GB2312" w:eastAsia="仿宋_GB2312" w:hAnsi="宋体" w:cs="宋体" w:hint="eastAsia"/>
          <w:b/>
          <w:sz w:val="32"/>
          <w:szCs w:val="32"/>
        </w:rPr>
        <w:t>（一）机关运行经费支出情况</w:t>
      </w:r>
    </w:p>
    <w:p w:rsidR="00B72494" w:rsidRDefault="00962F9F" w:rsidP="00B72494">
      <w:pPr>
        <w:ind w:firstLineChars="200" w:firstLine="640"/>
        <w:rPr>
          <w:rFonts w:ascii="仿宋_GB2312" w:eastAsia="仿宋_GB2312" w:hAnsi="宋体" w:cs="宋体"/>
          <w:sz w:val="32"/>
          <w:szCs w:val="32"/>
        </w:rPr>
      </w:pPr>
      <w:bookmarkStart w:id="107" w:name="PO_part3A4B1IncReason1"/>
      <w:r>
        <w:rPr>
          <w:rFonts w:ascii="仿宋_GB2312" w:eastAsia="仿宋_GB2312" w:hAnsi="宋体" w:cs="宋体" w:hint="eastAsia"/>
          <w:sz w:val="32"/>
          <w:szCs w:val="32"/>
        </w:rPr>
        <w:t>我单位是非参公事业单位，不在机关运行经费统计范围内。</w:t>
      </w:r>
      <w:r w:rsidR="00B72494">
        <w:rPr>
          <w:rFonts w:ascii="仿宋_GB2312" w:eastAsia="仿宋_GB2312" w:hAnsi="宋体" w:cs="宋体" w:hint="eastAsia"/>
          <w:sz w:val="32"/>
          <w:szCs w:val="32"/>
        </w:rPr>
        <w:t xml:space="preserve"> </w:t>
      </w:r>
      <w:bookmarkEnd w:id="107"/>
    </w:p>
    <w:p w:rsidR="00B72494" w:rsidRDefault="00B72494" w:rsidP="00B72494">
      <w:pPr>
        <w:spacing w:line="288" w:lineRule="auto"/>
        <w:ind w:firstLineChars="200" w:firstLine="643"/>
        <w:rPr>
          <w:rFonts w:ascii="仿宋_GB2312" w:eastAsia="仿宋_GB2312" w:hAnsi="宋体" w:cs="宋体"/>
          <w:b/>
          <w:sz w:val="32"/>
          <w:szCs w:val="32"/>
        </w:rPr>
      </w:pPr>
      <w:r>
        <w:rPr>
          <w:rFonts w:ascii="仿宋_GB2312" w:eastAsia="仿宋_GB2312" w:hAnsi="宋体" w:cs="宋体" w:hint="eastAsia"/>
          <w:b/>
          <w:sz w:val="32"/>
          <w:szCs w:val="32"/>
        </w:rPr>
        <w:t>（二）政府采购支出情况说明</w:t>
      </w:r>
    </w:p>
    <w:p w:rsidR="00B72494" w:rsidRDefault="00B72494" w:rsidP="00B72494">
      <w:pPr>
        <w:ind w:firstLineChars="200" w:firstLine="640"/>
        <w:rPr>
          <w:rFonts w:ascii="仿宋_GB2312" w:eastAsia="仿宋_GB2312" w:hAnsi="宋体" w:cs="宋体"/>
          <w:sz w:val="32"/>
          <w:szCs w:val="32"/>
        </w:rPr>
      </w:pPr>
      <w:bookmarkStart w:id="108" w:name="PO_part3A4B2Year1"/>
      <w:r>
        <w:rPr>
          <w:rFonts w:ascii="仿宋_GB2312" w:eastAsia="仿宋_GB2312" w:hAnsi="宋体" w:cs="宋体" w:hint="eastAsia"/>
          <w:sz w:val="32"/>
          <w:szCs w:val="32"/>
        </w:rPr>
        <w:t>2022</w:t>
      </w:r>
      <w:r>
        <w:rPr>
          <w:rFonts w:ascii="仿宋_GB2312" w:eastAsia="仿宋_GB2312" w:hAnsi="宋体" w:cs="宋体" w:hint="eastAsia"/>
          <w:sz w:val="11"/>
          <w:szCs w:val="11"/>
        </w:rPr>
        <w:t xml:space="preserve"> </w:t>
      </w:r>
      <w:bookmarkEnd w:id="108"/>
      <w:r>
        <w:rPr>
          <w:rFonts w:ascii="仿宋_GB2312" w:eastAsia="仿宋_GB2312" w:hAnsi="宋体" w:cs="宋体" w:hint="eastAsia"/>
          <w:sz w:val="32"/>
          <w:szCs w:val="32"/>
        </w:rPr>
        <w:t>年度本</w:t>
      </w:r>
      <w:bookmarkStart w:id="109" w:name="PO_part3DivName2"/>
      <w:r>
        <w:rPr>
          <w:rFonts w:ascii="仿宋_GB2312" w:eastAsia="仿宋_GB2312" w:hAnsi="宋体" w:cs="宋体" w:hint="eastAsia"/>
          <w:sz w:val="32"/>
          <w:szCs w:val="32"/>
        </w:rPr>
        <w:t>单位</w:t>
      </w:r>
      <w:r>
        <w:rPr>
          <w:rFonts w:ascii="仿宋_GB2312" w:eastAsia="仿宋_GB2312" w:hAnsi="宋体" w:cs="宋体" w:hint="eastAsia"/>
          <w:sz w:val="11"/>
          <w:szCs w:val="11"/>
        </w:rPr>
        <w:t xml:space="preserve"> </w:t>
      </w:r>
      <w:bookmarkEnd w:id="109"/>
      <w:r>
        <w:rPr>
          <w:rFonts w:ascii="仿宋_GB2312" w:eastAsia="仿宋_GB2312" w:hAnsi="宋体" w:cs="宋体" w:hint="eastAsia"/>
          <w:sz w:val="32"/>
          <w:szCs w:val="32"/>
        </w:rPr>
        <w:t>政府采购支出总额</w:t>
      </w:r>
      <w:r w:rsidR="00CC0D7F">
        <w:rPr>
          <w:rFonts w:ascii="仿宋_GB2312" w:eastAsia="仿宋_GB2312" w:hAnsi="宋体" w:cs="宋体" w:hint="eastAsia"/>
          <w:sz w:val="32"/>
          <w:szCs w:val="32"/>
        </w:rPr>
        <w:t>13.50</w:t>
      </w:r>
      <w:r>
        <w:rPr>
          <w:rFonts w:ascii="仿宋_GB2312" w:eastAsia="仿宋_GB2312" w:hAnsi="宋体" w:cs="宋体" w:hint="eastAsia"/>
          <w:sz w:val="32"/>
          <w:szCs w:val="32"/>
        </w:rPr>
        <w:t>万元，其中：政府采购货物支出</w:t>
      </w:r>
      <w:r w:rsidR="00CC0D7F">
        <w:rPr>
          <w:rFonts w:ascii="仿宋_GB2312" w:eastAsia="仿宋_GB2312" w:hAnsi="宋体" w:cs="宋体" w:hint="eastAsia"/>
          <w:sz w:val="32"/>
          <w:szCs w:val="32"/>
        </w:rPr>
        <w:t>0.11</w:t>
      </w:r>
      <w:r>
        <w:rPr>
          <w:rFonts w:ascii="仿宋_GB2312" w:eastAsia="仿宋_GB2312" w:hAnsi="宋体" w:cs="宋体" w:hint="eastAsia"/>
          <w:sz w:val="32"/>
          <w:szCs w:val="32"/>
        </w:rPr>
        <w:t>万元、政府采购工程支出</w:t>
      </w:r>
      <w:r w:rsidR="00CC0D7F">
        <w:rPr>
          <w:rFonts w:ascii="仿宋_GB2312" w:eastAsia="仿宋_GB2312" w:hAnsi="宋体" w:cs="宋体" w:hint="eastAsia"/>
          <w:sz w:val="32"/>
          <w:szCs w:val="32"/>
        </w:rPr>
        <w:t>8.50</w:t>
      </w:r>
      <w:r>
        <w:rPr>
          <w:rFonts w:ascii="仿宋_GB2312" w:eastAsia="仿宋_GB2312" w:hAnsi="宋体" w:cs="宋体" w:hint="eastAsia"/>
          <w:sz w:val="32"/>
          <w:szCs w:val="32"/>
        </w:rPr>
        <w:t>万元、政府采购服务支出</w:t>
      </w:r>
      <w:bookmarkStart w:id="110" w:name="PO_part3A4B2Amount4"/>
      <w:r w:rsidR="00CC0D7F">
        <w:rPr>
          <w:rFonts w:ascii="仿宋_GB2312" w:eastAsia="仿宋_GB2312" w:hAnsi="宋体" w:cs="宋体" w:hint="eastAsia"/>
          <w:sz w:val="32"/>
          <w:szCs w:val="32"/>
        </w:rPr>
        <w:t>4.89</w:t>
      </w:r>
      <w:r>
        <w:rPr>
          <w:rFonts w:ascii="仿宋_GB2312" w:eastAsia="仿宋_GB2312" w:hAnsi="宋体" w:cs="宋体" w:hint="eastAsia"/>
          <w:sz w:val="11"/>
          <w:szCs w:val="11"/>
        </w:rPr>
        <w:t xml:space="preserve"> </w:t>
      </w:r>
      <w:bookmarkEnd w:id="110"/>
      <w:r>
        <w:rPr>
          <w:rFonts w:ascii="仿宋_GB2312" w:eastAsia="仿宋_GB2312" w:hAnsi="宋体" w:cs="宋体" w:hint="eastAsia"/>
          <w:sz w:val="32"/>
          <w:szCs w:val="32"/>
        </w:rPr>
        <w:t>万元。</w:t>
      </w:r>
      <w:bookmarkStart w:id="111" w:name="PO_part3A4B2Content5"/>
      <w:r>
        <w:rPr>
          <w:rFonts w:ascii="仿宋_GB2312" w:eastAsia="仿宋_GB2312" w:hAnsi="宋体" w:cs="宋体" w:hint="eastAsia"/>
          <w:sz w:val="32"/>
          <w:szCs w:val="32"/>
        </w:rPr>
        <w:t>授予中小企业合同金额</w:t>
      </w:r>
      <w:r w:rsidR="00CC0D7F">
        <w:rPr>
          <w:rFonts w:ascii="仿宋_GB2312" w:eastAsia="仿宋_GB2312" w:hAnsi="宋体" w:cs="宋体" w:hint="eastAsia"/>
          <w:sz w:val="32"/>
          <w:szCs w:val="32"/>
        </w:rPr>
        <w:t>13.50</w:t>
      </w:r>
      <w:r>
        <w:rPr>
          <w:rFonts w:ascii="仿宋_GB2312" w:eastAsia="仿宋_GB2312" w:hAnsi="宋体" w:cs="宋体" w:hint="eastAsia"/>
          <w:sz w:val="32"/>
          <w:szCs w:val="32"/>
        </w:rPr>
        <w:t>万元，占政府采购支出总额的</w:t>
      </w:r>
      <w:r w:rsidR="00CC0D7F">
        <w:rPr>
          <w:rFonts w:ascii="仿宋_GB2312" w:eastAsia="仿宋_GB2312" w:hAnsi="宋体" w:cs="宋体" w:hint="eastAsia"/>
          <w:sz w:val="32"/>
          <w:szCs w:val="32"/>
        </w:rPr>
        <w:t>100</w:t>
      </w:r>
      <w:r>
        <w:rPr>
          <w:rFonts w:ascii="仿宋_GB2312" w:eastAsia="仿宋_GB2312" w:hAnsi="宋体" w:cs="宋体" w:hint="eastAsia"/>
          <w:sz w:val="32"/>
          <w:szCs w:val="32"/>
        </w:rPr>
        <w:t>%，其中：授予小微企业合同金额</w:t>
      </w:r>
      <w:r w:rsidR="00CC0D7F">
        <w:rPr>
          <w:rFonts w:ascii="仿宋_GB2312" w:eastAsia="仿宋_GB2312" w:hAnsi="宋体" w:cs="宋体" w:hint="eastAsia"/>
          <w:sz w:val="32"/>
          <w:szCs w:val="32"/>
        </w:rPr>
        <w:lastRenderedPageBreak/>
        <w:t>13.50</w:t>
      </w:r>
      <w:r>
        <w:rPr>
          <w:rFonts w:ascii="仿宋_GB2312" w:eastAsia="仿宋_GB2312" w:hAnsi="宋体" w:cs="宋体" w:hint="eastAsia"/>
          <w:sz w:val="32"/>
          <w:szCs w:val="32"/>
        </w:rPr>
        <w:t>万元，占授予中小企业合同金额的</w:t>
      </w:r>
      <w:r w:rsidR="00CC0D7F">
        <w:rPr>
          <w:rFonts w:ascii="仿宋_GB2312" w:eastAsia="仿宋_GB2312" w:hAnsi="宋体" w:cs="宋体" w:hint="eastAsia"/>
          <w:sz w:val="32"/>
          <w:szCs w:val="32"/>
        </w:rPr>
        <w:t>100</w:t>
      </w:r>
      <w:r>
        <w:rPr>
          <w:rFonts w:ascii="仿宋_GB2312" w:eastAsia="仿宋_GB2312" w:hAnsi="宋体" w:cs="宋体" w:hint="eastAsia"/>
          <w:sz w:val="32"/>
          <w:szCs w:val="32"/>
        </w:rPr>
        <w:t>%；货物采购授予中小企业合同金额占货物支出金额的</w:t>
      </w:r>
      <w:r w:rsidR="00CC0D7F">
        <w:rPr>
          <w:rFonts w:ascii="仿宋_GB2312" w:eastAsia="仿宋_GB2312" w:hAnsi="宋体" w:cs="宋体" w:hint="eastAsia"/>
          <w:sz w:val="32"/>
          <w:szCs w:val="32"/>
        </w:rPr>
        <w:t>0.81</w:t>
      </w:r>
      <w:r>
        <w:rPr>
          <w:rFonts w:ascii="仿宋_GB2312" w:eastAsia="仿宋_GB2312" w:hAnsi="宋体" w:cs="宋体" w:hint="eastAsia"/>
          <w:sz w:val="32"/>
          <w:szCs w:val="32"/>
        </w:rPr>
        <w:t>%，工程采购授予中小企业合同金额占工程支出金额的</w:t>
      </w:r>
      <w:r w:rsidR="00CC0D7F">
        <w:rPr>
          <w:rFonts w:ascii="仿宋_GB2312" w:eastAsia="仿宋_GB2312" w:hAnsi="宋体" w:cs="宋体" w:hint="eastAsia"/>
          <w:sz w:val="32"/>
          <w:szCs w:val="32"/>
        </w:rPr>
        <w:t>62.96</w:t>
      </w:r>
      <w:r>
        <w:rPr>
          <w:rFonts w:ascii="仿宋_GB2312" w:eastAsia="仿宋_GB2312" w:hAnsi="宋体" w:cs="宋体" w:hint="eastAsia"/>
          <w:sz w:val="32"/>
          <w:szCs w:val="32"/>
        </w:rPr>
        <w:t>%，服务采购授予中小企业合同金额占服务支出金额的</w:t>
      </w:r>
      <w:r w:rsidR="00CC0D7F">
        <w:rPr>
          <w:rFonts w:ascii="仿宋_GB2312" w:eastAsia="仿宋_GB2312" w:hAnsi="宋体" w:cs="宋体" w:hint="eastAsia"/>
          <w:sz w:val="32"/>
          <w:szCs w:val="32"/>
        </w:rPr>
        <w:t>36.22</w:t>
      </w:r>
      <w:r>
        <w:rPr>
          <w:rFonts w:ascii="仿宋_GB2312" w:eastAsia="仿宋_GB2312" w:hAnsi="宋体" w:cs="宋体" w:hint="eastAsia"/>
          <w:sz w:val="32"/>
          <w:szCs w:val="32"/>
        </w:rPr>
        <w:t xml:space="preserve">%。 </w:t>
      </w:r>
      <w:bookmarkEnd w:id="111"/>
    </w:p>
    <w:p w:rsidR="00B72494" w:rsidRDefault="00B72494" w:rsidP="00B72494">
      <w:pPr>
        <w:spacing w:line="288" w:lineRule="auto"/>
        <w:ind w:firstLineChars="200" w:firstLine="643"/>
        <w:rPr>
          <w:rFonts w:ascii="仿宋_GB2312" w:eastAsia="仿宋_GB2312" w:hAnsi="宋体" w:cs="宋体"/>
          <w:b/>
          <w:sz w:val="32"/>
          <w:szCs w:val="32"/>
        </w:rPr>
      </w:pPr>
      <w:r>
        <w:rPr>
          <w:rFonts w:ascii="仿宋_GB2312" w:eastAsia="仿宋_GB2312" w:hAnsi="宋体" w:cs="宋体" w:hint="eastAsia"/>
          <w:b/>
          <w:sz w:val="32"/>
          <w:szCs w:val="32"/>
        </w:rPr>
        <w:t>（三）国有资产占用情况</w:t>
      </w:r>
    </w:p>
    <w:p w:rsidR="00B72494" w:rsidRDefault="00B72494" w:rsidP="00B72494">
      <w:pPr>
        <w:ind w:firstLineChars="200" w:firstLine="640"/>
        <w:rPr>
          <w:rFonts w:ascii="仿宋_GB2312" w:eastAsia="仿宋_GB2312"/>
        </w:rPr>
      </w:pPr>
      <w:r>
        <w:rPr>
          <w:rFonts w:ascii="仿宋_GB2312" w:eastAsia="仿宋_GB2312" w:hAnsi="宋体" w:cs="宋体" w:hint="eastAsia"/>
          <w:sz w:val="32"/>
          <w:szCs w:val="32"/>
        </w:rPr>
        <w:t>截至</w:t>
      </w:r>
      <w:bookmarkStart w:id="112" w:name="PO_part3A4B3Year1"/>
      <w:r>
        <w:rPr>
          <w:rFonts w:ascii="仿宋_GB2312" w:eastAsia="仿宋_GB2312" w:hAnsi="宋体" w:cs="宋体" w:hint="eastAsia"/>
          <w:sz w:val="32"/>
          <w:szCs w:val="32"/>
        </w:rPr>
        <w:t>2022</w:t>
      </w:r>
      <w:r>
        <w:rPr>
          <w:rFonts w:ascii="仿宋_GB2312" w:eastAsia="仿宋_GB2312" w:hAnsi="宋体" w:cs="宋体" w:hint="eastAsia"/>
          <w:sz w:val="11"/>
          <w:szCs w:val="11"/>
        </w:rPr>
        <w:t xml:space="preserve"> </w:t>
      </w:r>
      <w:bookmarkEnd w:id="112"/>
      <w:r>
        <w:rPr>
          <w:rFonts w:ascii="仿宋_GB2312" w:eastAsia="仿宋_GB2312" w:hAnsi="宋体" w:cs="宋体" w:hint="eastAsia"/>
          <w:sz w:val="32"/>
          <w:szCs w:val="32"/>
        </w:rPr>
        <w:t>年12月31日，本</w:t>
      </w:r>
      <w:bookmarkStart w:id="113" w:name="PO_part3DivName3"/>
      <w:r>
        <w:rPr>
          <w:rFonts w:ascii="仿宋_GB2312" w:eastAsia="仿宋_GB2312" w:hAnsi="宋体" w:cs="宋体" w:hint="eastAsia"/>
          <w:sz w:val="32"/>
          <w:szCs w:val="32"/>
        </w:rPr>
        <w:t>部门（单位）</w:t>
      </w:r>
      <w:r>
        <w:rPr>
          <w:rFonts w:ascii="仿宋_GB2312" w:eastAsia="仿宋_GB2312" w:hAnsi="宋体" w:cs="宋体" w:hint="eastAsia"/>
          <w:sz w:val="11"/>
          <w:szCs w:val="11"/>
        </w:rPr>
        <w:t xml:space="preserve"> </w:t>
      </w:r>
      <w:bookmarkEnd w:id="113"/>
      <w:r>
        <w:rPr>
          <w:rFonts w:ascii="仿宋_GB2312" w:eastAsia="仿宋_GB2312" w:hAnsi="宋体" w:cs="宋体" w:hint="eastAsia"/>
          <w:sz w:val="32"/>
          <w:szCs w:val="32"/>
        </w:rPr>
        <w:t>共有车辆</w:t>
      </w:r>
      <w:bookmarkStart w:id="114" w:name="PO_part3A4B3CarCount1"/>
      <w:r w:rsidR="006A4FE5">
        <w:rPr>
          <w:rFonts w:ascii="仿宋_GB2312" w:eastAsia="仿宋_GB2312" w:hAnsi="宋体" w:cs="宋体" w:hint="eastAsia"/>
          <w:sz w:val="32"/>
          <w:szCs w:val="32"/>
        </w:rPr>
        <w:t>2</w:t>
      </w:r>
      <w:r>
        <w:rPr>
          <w:rFonts w:ascii="仿宋_GB2312" w:eastAsia="仿宋_GB2312" w:hAnsi="宋体" w:cs="宋体" w:hint="eastAsia"/>
          <w:sz w:val="11"/>
          <w:szCs w:val="11"/>
        </w:rPr>
        <w:t xml:space="preserve"> </w:t>
      </w:r>
      <w:bookmarkEnd w:id="114"/>
      <w:r>
        <w:rPr>
          <w:rFonts w:ascii="仿宋_GB2312" w:eastAsia="仿宋_GB2312" w:hAnsi="宋体" w:cs="宋体" w:hint="eastAsia"/>
          <w:sz w:val="32"/>
          <w:szCs w:val="32"/>
        </w:rPr>
        <w:t>辆，其中，</w:t>
      </w:r>
      <w:bookmarkStart w:id="115" w:name="PO_part3A4B3DxhbzCarCount1"/>
      <w:r>
        <w:rPr>
          <w:rFonts w:ascii="仿宋_GB2312" w:eastAsia="仿宋_GB2312" w:hAnsi="宋体" w:cs="宋体" w:hint="eastAsia"/>
          <w:sz w:val="32"/>
          <w:szCs w:val="32"/>
        </w:rPr>
        <w:t>岗位保障用车</w:t>
      </w:r>
      <w:r w:rsidR="006A4FE5">
        <w:rPr>
          <w:rFonts w:ascii="仿宋_GB2312" w:eastAsia="仿宋_GB2312" w:hAnsi="宋体" w:cs="宋体" w:hint="eastAsia"/>
          <w:sz w:val="32"/>
          <w:szCs w:val="32"/>
        </w:rPr>
        <w:t>2</w:t>
      </w:r>
      <w:r>
        <w:rPr>
          <w:rFonts w:ascii="仿宋_GB2312" w:eastAsia="仿宋_GB2312" w:hAnsi="宋体" w:cs="宋体" w:hint="eastAsia"/>
          <w:sz w:val="32"/>
          <w:szCs w:val="32"/>
        </w:rPr>
        <w:t>辆、机要通信用车</w:t>
      </w:r>
      <w:r w:rsidR="006A4FE5">
        <w:rPr>
          <w:rFonts w:ascii="仿宋_GB2312" w:eastAsia="仿宋_GB2312" w:hAnsi="宋体" w:cs="宋体" w:hint="eastAsia"/>
          <w:sz w:val="32"/>
          <w:szCs w:val="32"/>
        </w:rPr>
        <w:t>0</w:t>
      </w:r>
      <w:r>
        <w:rPr>
          <w:rFonts w:ascii="仿宋_GB2312" w:eastAsia="仿宋_GB2312" w:hAnsi="宋体" w:cs="宋体" w:hint="eastAsia"/>
          <w:sz w:val="32"/>
          <w:szCs w:val="32"/>
        </w:rPr>
        <w:t>辆、应急保障用车</w:t>
      </w:r>
      <w:r w:rsidR="006A4FE5">
        <w:rPr>
          <w:rFonts w:ascii="仿宋_GB2312" w:eastAsia="仿宋_GB2312" w:hAnsi="宋体" w:cs="宋体" w:hint="eastAsia"/>
          <w:sz w:val="32"/>
          <w:szCs w:val="32"/>
        </w:rPr>
        <w:t>0</w:t>
      </w:r>
      <w:r>
        <w:rPr>
          <w:rFonts w:ascii="仿宋_GB2312" w:eastAsia="仿宋_GB2312" w:hAnsi="宋体" w:cs="宋体" w:hint="eastAsia"/>
          <w:sz w:val="32"/>
          <w:szCs w:val="32"/>
        </w:rPr>
        <w:t>辆、执法执勤用车</w:t>
      </w:r>
      <w:r w:rsidR="006A4FE5">
        <w:rPr>
          <w:rFonts w:ascii="仿宋_GB2312" w:eastAsia="仿宋_GB2312" w:hAnsi="宋体" w:cs="宋体" w:hint="eastAsia"/>
          <w:sz w:val="32"/>
          <w:szCs w:val="32"/>
        </w:rPr>
        <w:t>0辆、特种专业技术用0</w:t>
      </w:r>
      <w:r>
        <w:rPr>
          <w:rFonts w:ascii="仿宋_GB2312" w:eastAsia="仿宋_GB2312" w:hAnsi="宋体" w:cs="宋体" w:hint="eastAsia"/>
          <w:sz w:val="32"/>
          <w:szCs w:val="32"/>
        </w:rPr>
        <w:t>辆、其他用车</w:t>
      </w:r>
      <w:r w:rsidR="006A4FE5">
        <w:rPr>
          <w:rFonts w:ascii="仿宋_GB2312" w:eastAsia="仿宋_GB2312" w:hAnsi="宋体" w:cs="宋体" w:hint="eastAsia"/>
          <w:sz w:val="32"/>
          <w:szCs w:val="32"/>
        </w:rPr>
        <w:t>0辆</w:t>
      </w:r>
      <w:r>
        <w:rPr>
          <w:rFonts w:ascii="仿宋_GB2312" w:eastAsia="仿宋_GB2312" w:hAnsi="宋体" w:cs="宋体" w:hint="eastAsia"/>
          <w:sz w:val="32"/>
          <w:szCs w:val="32"/>
        </w:rPr>
        <w:t>。</w:t>
      </w:r>
      <w:r>
        <w:rPr>
          <w:rFonts w:ascii="仿宋_GB2312" w:eastAsia="仿宋_GB2312" w:hAnsi="宋体" w:cs="宋体" w:hint="eastAsia"/>
          <w:sz w:val="11"/>
          <w:szCs w:val="11"/>
        </w:rPr>
        <w:t xml:space="preserve"> </w:t>
      </w:r>
      <w:bookmarkEnd w:id="115"/>
      <w:r>
        <w:rPr>
          <w:rFonts w:ascii="仿宋_GB2312" w:eastAsia="仿宋_GB2312" w:hAnsi="宋体" w:cs="宋体" w:hint="eastAsia"/>
          <w:sz w:val="32"/>
          <w:szCs w:val="32"/>
        </w:rPr>
        <w:t>单位价值100万元以上设备（不含车辆）</w:t>
      </w:r>
      <w:r w:rsidR="006A4FE5">
        <w:rPr>
          <w:rFonts w:ascii="仿宋_GB2312" w:eastAsia="仿宋_GB2312" w:hAnsi="宋体" w:cs="宋体" w:hint="eastAsia"/>
          <w:sz w:val="32"/>
          <w:szCs w:val="32"/>
        </w:rPr>
        <w:t>0</w:t>
      </w:r>
      <w:r>
        <w:rPr>
          <w:rFonts w:ascii="仿宋_GB2312" w:eastAsia="仿宋_GB2312" w:hAnsi="宋体" w:cs="宋体" w:hint="eastAsia"/>
          <w:sz w:val="32"/>
          <w:szCs w:val="32"/>
        </w:rPr>
        <w:t>台（套）。</w:t>
      </w:r>
    </w:p>
    <w:p w:rsidR="00B72494" w:rsidRDefault="00B72494" w:rsidP="00B72494">
      <w:pPr>
        <w:ind w:firstLineChars="200" w:firstLine="643"/>
        <w:rPr>
          <w:rFonts w:ascii="仿宋_GB2312" w:eastAsia="仿宋_GB2312" w:hAnsi="宋体" w:cs="宋体"/>
          <w:b/>
          <w:sz w:val="32"/>
          <w:szCs w:val="32"/>
        </w:rPr>
      </w:pPr>
      <w:r>
        <w:rPr>
          <w:rFonts w:ascii="仿宋_GB2312" w:eastAsia="仿宋_GB2312" w:hAnsi="宋体" w:cs="宋体" w:hint="eastAsia"/>
          <w:b/>
          <w:sz w:val="32"/>
          <w:szCs w:val="32"/>
        </w:rPr>
        <w:t>（四）预算绩效管理工作开展情况</w:t>
      </w:r>
    </w:p>
    <w:p w:rsidR="00B72494" w:rsidRDefault="00B72494" w:rsidP="00B72494">
      <w:pPr>
        <w:snapToGrid w:val="0"/>
        <w:spacing w:line="580" w:lineRule="exact"/>
        <w:ind w:firstLineChars="200" w:firstLine="643"/>
        <w:rPr>
          <w:rFonts w:ascii="仿宋_GB2312" w:eastAsia="仿宋_GB2312" w:hAnsi="宋体" w:cs="宋体"/>
          <w:color w:val="FF0000"/>
          <w:sz w:val="32"/>
          <w:szCs w:val="32"/>
        </w:rPr>
      </w:pPr>
      <w:r>
        <w:rPr>
          <w:rFonts w:ascii="仿宋_GB2312" w:eastAsia="仿宋_GB2312" w:hAnsi="宋体" w:cs="宋体" w:hint="eastAsia"/>
          <w:b/>
          <w:sz w:val="32"/>
          <w:szCs w:val="32"/>
        </w:rPr>
        <w:t>绩效管理工作总体情况。</w:t>
      </w:r>
      <w:bookmarkStart w:id="116" w:name="PO_part3A4B4C1Content1"/>
      <w:r w:rsidR="00C6581D">
        <w:rPr>
          <w:rFonts w:ascii="仿宋_GB2312" w:eastAsia="仿宋_GB2312" w:hAnsi="宋体" w:cs="宋体" w:hint="eastAsia"/>
          <w:sz w:val="32"/>
          <w:szCs w:val="32"/>
        </w:rPr>
        <w:t>根据财政预算绩效管理要求，我单位</w:t>
      </w:r>
      <w:r>
        <w:rPr>
          <w:rFonts w:ascii="仿宋_GB2312" w:eastAsia="仿宋_GB2312" w:hAnsi="宋体" w:cs="宋体" w:hint="eastAsia"/>
          <w:sz w:val="32"/>
          <w:szCs w:val="32"/>
        </w:rPr>
        <w:t>组织对2022年度一般公共预算项目支出开展绩效自评，其中一级项目</w:t>
      </w:r>
      <w:r w:rsidR="00C6581D">
        <w:rPr>
          <w:rFonts w:ascii="仿宋_GB2312" w:eastAsia="仿宋_GB2312" w:hAnsi="宋体" w:cs="宋体" w:hint="eastAsia"/>
          <w:sz w:val="32"/>
          <w:szCs w:val="32"/>
        </w:rPr>
        <w:t>0</w:t>
      </w:r>
      <w:r>
        <w:rPr>
          <w:rFonts w:ascii="仿宋_GB2312" w:eastAsia="仿宋_GB2312" w:hAnsi="宋体" w:cs="宋体" w:hint="eastAsia"/>
          <w:sz w:val="32"/>
          <w:szCs w:val="32"/>
        </w:rPr>
        <w:t>个，二级项目</w:t>
      </w:r>
      <w:r w:rsidR="00C6581D">
        <w:rPr>
          <w:rFonts w:ascii="仿宋_GB2312" w:eastAsia="仿宋_GB2312" w:hAnsi="宋体" w:cs="宋体" w:hint="eastAsia"/>
          <w:sz w:val="32"/>
          <w:szCs w:val="32"/>
        </w:rPr>
        <w:t>49</w:t>
      </w:r>
      <w:r>
        <w:rPr>
          <w:rFonts w:ascii="仿宋_GB2312" w:eastAsia="仿宋_GB2312" w:hAnsi="宋体" w:cs="宋体" w:hint="eastAsia"/>
          <w:sz w:val="32"/>
          <w:szCs w:val="32"/>
        </w:rPr>
        <w:t>个，共涉及资金</w:t>
      </w:r>
      <w:r w:rsidR="008B5A4D">
        <w:rPr>
          <w:rFonts w:ascii="仿宋_GB2312" w:eastAsia="仿宋_GB2312" w:hAnsi="宋体" w:cs="宋体" w:hint="eastAsia"/>
          <w:sz w:val="32"/>
          <w:szCs w:val="32"/>
        </w:rPr>
        <w:t>1575.52</w:t>
      </w:r>
      <w:r>
        <w:rPr>
          <w:rFonts w:ascii="仿宋_GB2312" w:eastAsia="仿宋_GB2312" w:hAnsi="宋体" w:cs="宋体" w:hint="eastAsia"/>
          <w:sz w:val="32"/>
          <w:szCs w:val="32"/>
        </w:rPr>
        <w:t>万元，占一般公共预算项目支出总额的</w:t>
      </w:r>
      <w:r w:rsidR="008B5A4D">
        <w:rPr>
          <w:rFonts w:ascii="仿宋_GB2312" w:eastAsia="仿宋_GB2312" w:hAnsi="宋体" w:cs="宋体" w:hint="eastAsia"/>
          <w:sz w:val="32"/>
          <w:szCs w:val="32"/>
        </w:rPr>
        <w:t>100</w:t>
      </w:r>
      <w:r>
        <w:rPr>
          <w:rFonts w:ascii="仿宋_GB2312" w:eastAsia="仿宋_GB2312" w:hAnsi="宋体" w:cs="宋体" w:hint="eastAsia"/>
          <w:sz w:val="32"/>
          <w:szCs w:val="32"/>
        </w:rPr>
        <w:t>%</w:t>
      </w:r>
      <w:r>
        <w:rPr>
          <w:rFonts w:ascii="仿宋_GB2312" w:eastAsia="仿宋_GB2312" w:hAnsi="宋体" w:cs="宋体" w:hint="eastAsia"/>
          <w:color w:val="FF0000"/>
          <w:sz w:val="32"/>
          <w:szCs w:val="32"/>
        </w:rPr>
        <w:t>。</w:t>
      </w:r>
    </w:p>
    <w:p w:rsidR="00B72494" w:rsidRDefault="00B72494" w:rsidP="008B5A4D">
      <w:pPr>
        <w:snapToGrid w:val="0"/>
        <w:spacing w:line="58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组织对“</w:t>
      </w:r>
      <w:r w:rsidR="008B5A4D">
        <w:rPr>
          <w:rFonts w:ascii="仿宋_GB2312" w:eastAsia="仿宋_GB2312" w:hAnsi="宋体" w:cs="宋体" w:hint="eastAsia"/>
          <w:sz w:val="32"/>
          <w:szCs w:val="32"/>
        </w:rPr>
        <w:t>疫情防控经费（核酸检测费用）”1</w:t>
      </w:r>
      <w:r>
        <w:rPr>
          <w:rFonts w:ascii="仿宋_GB2312" w:eastAsia="仿宋_GB2312" w:hAnsi="宋体" w:cs="宋体" w:hint="eastAsia"/>
          <w:sz w:val="32"/>
          <w:szCs w:val="32"/>
        </w:rPr>
        <w:t>个项目开展了重点绩效评价（如有），涉及一般公共预算支出</w:t>
      </w:r>
      <w:r w:rsidR="008B5A4D">
        <w:rPr>
          <w:rFonts w:ascii="仿宋_GB2312" w:eastAsia="仿宋_GB2312" w:hAnsi="宋体" w:cs="宋体" w:hint="eastAsia"/>
          <w:sz w:val="32"/>
          <w:szCs w:val="32"/>
        </w:rPr>
        <w:t>182.48</w:t>
      </w:r>
      <w:r>
        <w:rPr>
          <w:rFonts w:ascii="仿宋_GB2312" w:eastAsia="仿宋_GB2312" w:hAnsi="宋体" w:cs="宋体" w:hint="eastAsia"/>
          <w:sz w:val="32"/>
          <w:szCs w:val="32"/>
        </w:rPr>
        <w:t>万元，政府性基金预算支出</w:t>
      </w:r>
      <w:r w:rsidR="008B5A4D">
        <w:rPr>
          <w:rFonts w:ascii="仿宋_GB2312" w:eastAsia="仿宋_GB2312" w:hAnsi="宋体" w:cs="宋体" w:hint="eastAsia"/>
          <w:sz w:val="32"/>
          <w:szCs w:val="32"/>
        </w:rPr>
        <w:t>0</w:t>
      </w:r>
      <w:r>
        <w:rPr>
          <w:rFonts w:ascii="仿宋_GB2312" w:eastAsia="仿宋_GB2312" w:hAnsi="宋体" w:cs="宋体" w:hint="eastAsia"/>
          <w:sz w:val="32"/>
          <w:szCs w:val="32"/>
        </w:rPr>
        <w:t>万元，</w:t>
      </w:r>
      <w:r w:rsidRPr="008B5A4D">
        <w:rPr>
          <w:rFonts w:ascii="仿宋_GB2312" w:eastAsia="仿宋_GB2312" w:hAnsi="宋体" w:cs="宋体" w:hint="eastAsia"/>
          <w:sz w:val="32"/>
          <w:szCs w:val="32"/>
        </w:rPr>
        <w:t>国有资本经营预算支出</w:t>
      </w:r>
      <w:r w:rsidR="008B5A4D" w:rsidRPr="008B5A4D">
        <w:rPr>
          <w:rFonts w:ascii="仿宋_GB2312" w:eastAsia="仿宋_GB2312" w:hAnsi="宋体" w:cs="宋体" w:hint="eastAsia"/>
          <w:sz w:val="32"/>
          <w:szCs w:val="32"/>
        </w:rPr>
        <w:t>0</w:t>
      </w:r>
      <w:r w:rsidRPr="008B5A4D">
        <w:rPr>
          <w:rFonts w:ascii="仿宋_GB2312" w:eastAsia="仿宋_GB2312" w:hAnsi="宋体" w:cs="宋体" w:hint="eastAsia"/>
          <w:sz w:val="32"/>
          <w:szCs w:val="32"/>
        </w:rPr>
        <w:t>万元</w:t>
      </w:r>
      <w:r>
        <w:rPr>
          <w:rFonts w:ascii="仿宋_GB2312" w:eastAsia="仿宋_GB2312" w:hAnsi="宋体" w:cs="宋体" w:hint="eastAsia"/>
          <w:color w:val="FF0000"/>
          <w:sz w:val="32"/>
          <w:szCs w:val="32"/>
        </w:rPr>
        <w:t>。</w:t>
      </w:r>
      <w:r>
        <w:rPr>
          <w:rFonts w:ascii="仿宋_GB2312" w:eastAsia="仿宋_GB2312" w:hAnsi="宋体" w:cs="宋体" w:hint="eastAsia"/>
          <w:sz w:val="32"/>
          <w:szCs w:val="32"/>
        </w:rPr>
        <w:t>委托“</w:t>
      </w:r>
      <w:r w:rsidR="008B5A4D">
        <w:rPr>
          <w:rFonts w:ascii="仿宋_GB2312" w:eastAsia="仿宋_GB2312" w:hAnsi="宋体" w:cs="宋体" w:hint="eastAsia"/>
          <w:sz w:val="32"/>
          <w:szCs w:val="32"/>
        </w:rPr>
        <w:t>广东宏正工程咨询有限公司</w:t>
      </w:r>
      <w:r>
        <w:rPr>
          <w:rFonts w:ascii="仿宋_GB2312" w:eastAsia="仿宋_GB2312" w:hAnsi="宋体" w:cs="宋体" w:hint="eastAsia"/>
          <w:sz w:val="32"/>
          <w:szCs w:val="32"/>
        </w:rPr>
        <w:t>”开展绩效评价。从评价情况来看，</w:t>
      </w:r>
      <w:bookmarkEnd w:id="116"/>
      <w:r w:rsidR="008B5A4D">
        <w:rPr>
          <w:rFonts w:ascii="仿宋_GB2312" w:eastAsia="仿宋_GB2312" w:hAnsi="宋体" w:cs="宋体" w:hint="eastAsia"/>
          <w:sz w:val="32"/>
          <w:szCs w:val="32"/>
        </w:rPr>
        <w:t>项目总体社会效益显著，也保障了社会的可持续发展，满意度调查也较高。</w:t>
      </w:r>
    </w:p>
    <w:p w:rsidR="008B5A4D" w:rsidRDefault="00B72494" w:rsidP="008B5A4D">
      <w:pPr>
        <w:snapToGrid w:val="0"/>
        <w:spacing w:line="580" w:lineRule="exact"/>
        <w:ind w:firstLineChars="200" w:firstLine="643"/>
        <w:rPr>
          <w:rFonts w:ascii="仿宋_GB2312" w:eastAsia="仿宋_GB2312" w:hAnsi="宋体" w:cs="宋体"/>
          <w:sz w:val="32"/>
          <w:szCs w:val="32"/>
        </w:rPr>
      </w:pPr>
      <w:r>
        <w:rPr>
          <w:rFonts w:ascii="仿宋_GB2312" w:eastAsia="仿宋_GB2312" w:hAnsi="宋体" w:cs="宋体" w:hint="eastAsia"/>
          <w:b/>
          <w:sz w:val="32"/>
          <w:szCs w:val="32"/>
        </w:rPr>
        <w:t>绩效自评结果。</w:t>
      </w:r>
      <w:bookmarkStart w:id="117" w:name="PO_part3A4B4C3Content2"/>
      <w:r w:rsidR="008B5A4D">
        <w:rPr>
          <w:rFonts w:ascii="仿宋_GB2312" w:eastAsia="仿宋_GB2312" w:hAnsi="宋体" w:cs="宋体" w:hint="eastAsia"/>
          <w:sz w:val="32"/>
          <w:szCs w:val="32"/>
        </w:rPr>
        <w:t>经区财政局委托广东宏正工程咨询有限公司对我单位“疫情防控经费（核酸检测费用）”项目开展绩效评价，评价结果为优，</w:t>
      </w:r>
      <w:r w:rsidR="006C47A2">
        <w:rPr>
          <w:rFonts w:ascii="仿宋_GB2312" w:eastAsia="仿宋_GB2312" w:hAnsi="宋体" w:cs="宋体" w:hint="eastAsia"/>
          <w:sz w:val="32"/>
          <w:szCs w:val="32"/>
        </w:rPr>
        <w:t>从评价情况来看，项目资金支出类别及数</w:t>
      </w:r>
      <w:r w:rsidR="006C47A2">
        <w:rPr>
          <w:rFonts w:ascii="仿宋_GB2312" w:eastAsia="仿宋_GB2312" w:hAnsi="宋体" w:cs="宋体" w:hint="eastAsia"/>
          <w:sz w:val="32"/>
          <w:szCs w:val="32"/>
        </w:rPr>
        <w:lastRenderedPageBreak/>
        <w:t>额清晰，实施依据充足，目标明确，项目总体社会效益显著，也保障了社会的可持续发展，满意度调查也较高，但部分指标设置不够合理，缺少</w:t>
      </w:r>
      <w:r w:rsidR="000D5A70">
        <w:rPr>
          <w:rFonts w:ascii="仿宋_GB2312" w:eastAsia="仿宋_GB2312" w:hAnsi="宋体" w:cs="宋体" w:hint="eastAsia"/>
          <w:sz w:val="32"/>
          <w:szCs w:val="32"/>
        </w:rPr>
        <w:t>具体检测人群分类等数据，不利于考察项目产出。</w:t>
      </w:r>
    </w:p>
    <w:p w:rsidR="000D5A70" w:rsidRDefault="000D5A70" w:rsidP="000D5A70">
      <w:pPr>
        <w:snapToGrid w:val="0"/>
        <w:spacing w:line="58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下一步改进措施主要是：进一步完善项目指标设置，强化项目资料收集，保证指标内容完整性。</w:t>
      </w:r>
    </w:p>
    <w:p w:rsidR="00B72494" w:rsidRPr="008B5A4D" w:rsidRDefault="000D5A70" w:rsidP="008B5A4D">
      <w:pPr>
        <w:snapToGrid w:val="0"/>
        <w:spacing w:line="580" w:lineRule="exact"/>
        <w:ind w:firstLineChars="200" w:firstLine="640"/>
        <w:rPr>
          <w:rFonts w:ascii="仿宋_GB2312" w:eastAsia="仿宋_GB2312" w:hAnsi="宋体" w:cs="宋体"/>
          <w:sz w:val="32"/>
          <w:szCs w:val="32"/>
        </w:rPr>
        <w:sectPr w:rsidR="00B72494" w:rsidRPr="008B5A4D">
          <w:pgSz w:w="11906" w:h="16838"/>
          <w:pgMar w:top="1440" w:right="1531" w:bottom="1440" w:left="1531" w:header="851" w:footer="992" w:gutter="0"/>
          <w:cols w:space="720"/>
          <w:docGrid w:type="lines" w:linePitch="312"/>
        </w:sectPr>
      </w:pPr>
      <w:r>
        <w:rPr>
          <w:rFonts w:ascii="仿宋_GB2312" w:eastAsia="仿宋_GB2312" w:hAnsi="宋体" w:cs="宋体" w:hint="eastAsia"/>
          <w:sz w:val="32"/>
          <w:szCs w:val="32"/>
        </w:rPr>
        <w:t>本单位2022年度</w:t>
      </w:r>
      <w:r w:rsidR="00B72494">
        <w:rPr>
          <w:rFonts w:ascii="仿宋_GB2312" w:eastAsia="仿宋_GB2312" w:hAnsi="宋体" w:cs="宋体" w:hint="eastAsia"/>
          <w:sz w:val="32"/>
          <w:szCs w:val="32"/>
        </w:rPr>
        <w:t>委托第三方机构开展重点绩效评价</w:t>
      </w:r>
      <w:r>
        <w:rPr>
          <w:rFonts w:ascii="仿宋_GB2312" w:eastAsia="仿宋_GB2312" w:hAnsi="宋体" w:cs="宋体" w:hint="eastAsia"/>
          <w:sz w:val="32"/>
          <w:szCs w:val="32"/>
        </w:rPr>
        <w:t>项目共1个</w:t>
      </w:r>
      <w:r w:rsidR="00B72494">
        <w:rPr>
          <w:rFonts w:ascii="仿宋_GB2312" w:eastAsia="仿宋_GB2312" w:hAnsi="宋体" w:cs="宋体" w:hint="eastAsia"/>
          <w:sz w:val="32"/>
          <w:szCs w:val="32"/>
        </w:rPr>
        <w:t>，</w:t>
      </w:r>
      <w:r>
        <w:rPr>
          <w:rFonts w:ascii="仿宋_GB2312" w:eastAsia="仿宋_GB2312" w:hAnsi="宋体" w:cs="宋体" w:hint="eastAsia"/>
          <w:sz w:val="32"/>
          <w:szCs w:val="32"/>
        </w:rPr>
        <w:t>项目</w:t>
      </w:r>
      <w:r w:rsidR="00B72494">
        <w:rPr>
          <w:rFonts w:ascii="仿宋_GB2312" w:eastAsia="仿宋_GB2312" w:hAnsi="宋体" w:cs="宋体" w:hint="eastAsia"/>
          <w:sz w:val="32"/>
          <w:szCs w:val="32"/>
        </w:rPr>
        <w:t>绩效评价报告</w:t>
      </w:r>
      <w:r>
        <w:rPr>
          <w:rFonts w:ascii="仿宋_GB2312" w:eastAsia="仿宋_GB2312" w:hAnsi="宋体" w:cs="宋体" w:hint="eastAsia"/>
          <w:sz w:val="32"/>
          <w:szCs w:val="32"/>
        </w:rPr>
        <w:t>出具后20日内</w:t>
      </w:r>
      <w:r w:rsidR="00B72494">
        <w:rPr>
          <w:rFonts w:ascii="仿宋_GB2312" w:eastAsia="仿宋_GB2312" w:hAnsi="宋体" w:cs="宋体" w:hint="eastAsia"/>
          <w:sz w:val="32"/>
          <w:szCs w:val="32"/>
        </w:rPr>
        <w:t>向社会公开。</w:t>
      </w:r>
      <w:r w:rsidR="00B72494">
        <w:rPr>
          <w:rFonts w:ascii="仿宋_GB2312" w:eastAsia="仿宋_GB2312" w:hAnsi="宋体" w:cs="宋体" w:hint="eastAsia"/>
          <w:bCs/>
          <w:sz w:val="32"/>
          <w:szCs w:val="32"/>
        </w:rPr>
        <w:t xml:space="preserve"> </w:t>
      </w:r>
      <w:bookmarkEnd w:id="117"/>
    </w:p>
    <w:p w:rsidR="00B72494" w:rsidRDefault="00B72494" w:rsidP="00B72494">
      <w:pPr>
        <w:spacing w:line="288" w:lineRule="auto"/>
        <w:jc w:val="center"/>
        <w:outlineLvl w:val="0"/>
        <w:rPr>
          <w:rFonts w:ascii="仿宋_GB2312" w:eastAsia="仿宋_GB2312" w:hAnsi="宋体" w:cs="宋体"/>
          <w:b/>
          <w:sz w:val="36"/>
          <w:szCs w:val="36"/>
        </w:rPr>
      </w:pPr>
      <w:r>
        <w:rPr>
          <w:rFonts w:ascii="仿宋_GB2312" w:eastAsia="仿宋_GB2312" w:hAnsi="宋体" w:cs="宋体" w:hint="eastAsia"/>
          <w:b/>
          <w:sz w:val="36"/>
          <w:szCs w:val="36"/>
        </w:rPr>
        <w:lastRenderedPageBreak/>
        <w:t>第四部分：名词解释</w:t>
      </w:r>
    </w:p>
    <w:p w:rsidR="00B72494" w:rsidRDefault="00B72494" w:rsidP="00B72494">
      <w:pPr>
        <w:spacing w:line="288" w:lineRule="auto"/>
        <w:ind w:firstLineChars="200" w:firstLine="643"/>
        <w:rPr>
          <w:rFonts w:ascii="仿宋_GB2312" w:eastAsia="仿宋_GB2312" w:hAnsi="宋体" w:cs="宋体"/>
          <w:b/>
          <w:bCs/>
          <w:sz w:val="32"/>
          <w:szCs w:val="32"/>
        </w:rPr>
      </w:pPr>
      <w:bookmarkStart w:id="118" w:name="PO_part4Keyword4"/>
      <w:r>
        <w:rPr>
          <w:rFonts w:ascii="仿宋_GB2312" w:eastAsia="仿宋_GB2312" w:hAnsi="宋体" w:cs="宋体" w:hint="eastAsia"/>
          <w:b/>
          <w:sz w:val="32"/>
          <w:szCs w:val="32"/>
        </w:rPr>
        <w:t>财政拨款收入</w:t>
      </w:r>
      <w:r>
        <w:rPr>
          <w:rFonts w:ascii="仿宋_GB2312" w:eastAsia="仿宋_GB2312" w:hAnsi="宋体" w:cs="宋体" w:hint="eastAsia"/>
          <w:sz w:val="32"/>
          <w:szCs w:val="32"/>
        </w:rPr>
        <w:t>：指财政当年拨付的资金。包括一般公共预算财政拨款、政府性基金预算财政拨款和国有资本经营预算财政拨款。</w:t>
      </w:r>
    </w:p>
    <w:p w:rsidR="00B72494" w:rsidRDefault="00B72494" w:rsidP="00B72494">
      <w:pPr>
        <w:spacing w:line="288" w:lineRule="auto"/>
        <w:ind w:firstLineChars="200" w:firstLine="643"/>
        <w:rPr>
          <w:rFonts w:ascii="仿宋_GB2312" w:eastAsia="仿宋_GB2312" w:hAnsi="宋体" w:cs="宋体"/>
          <w:sz w:val="32"/>
          <w:szCs w:val="32"/>
        </w:rPr>
      </w:pPr>
      <w:r>
        <w:rPr>
          <w:rFonts w:ascii="仿宋_GB2312" w:eastAsia="仿宋_GB2312" w:hAnsi="宋体" w:cs="宋体" w:hint="eastAsia"/>
          <w:b/>
          <w:sz w:val="32"/>
          <w:szCs w:val="32"/>
        </w:rPr>
        <w:t>上级补助收入</w:t>
      </w:r>
      <w:r>
        <w:rPr>
          <w:rFonts w:ascii="仿宋_GB2312" w:eastAsia="仿宋_GB2312" w:hAnsi="宋体" w:cs="宋体" w:hint="eastAsia"/>
          <w:sz w:val="32"/>
          <w:szCs w:val="32"/>
        </w:rPr>
        <w:t>：指事业单位从主管部门和上级单位取得的非财政补助收入。</w:t>
      </w:r>
    </w:p>
    <w:p w:rsidR="00B72494" w:rsidRDefault="00B72494" w:rsidP="00B72494">
      <w:pPr>
        <w:spacing w:line="288" w:lineRule="auto"/>
        <w:ind w:firstLineChars="200" w:firstLine="643"/>
        <w:rPr>
          <w:rFonts w:ascii="仿宋_GB2312" w:eastAsia="仿宋_GB2312" w:hAnsi="宋体" w:cs="宋体"/>
          <w:sz w:val="32"/>
          <w:szCs w:val="32"/>
        </w:rPr>
      </w:pPr>
      <w:r>
        <w:rPr>
          <w:rFonts w:ascii="仿宋_GB2312" w:eastAsia="仿宋_GB2312" w:hAnsi="宋体" w:cs="宋体" w:hint="eastAsia"/>
          <w:b/>
          <w:sz w:val="32"/>
          <w:szCs w:val="32"/>
        </w:rPr>
        <w:t>事业收入：</w:t>
      </w:r>
      <w:r>
        <w:rPr>
          <w:rFonts w:ascii="仿宋_GB2312" w:eastAsia="仿宋_GB2312" w:hAnsi="宋体" w:cs="宋体" w:hint="eastAsia"/>
          <w:sz w:val="32"/>
          <w:szCs w:val="32"/>
        </w:rPr>
        <w:t>指事业单位开展专业业务活动及辅助活动所取得的收入。</w:t>
      </w:r>
    </w:p>
    <w:p w:rsidR="00B72494" w:rsidRDefault="00B72494" w:rsidP="00B72494">
      <w:pPr>
        <w:spacing w:line="288" w:lineRule="auto"/>
        <w:ind w:firstLineChars="200" w:firstLine="643"/>
        <w:rPr>
          <w:rFonts w:ascii="仿宋_GB2312" w:eastAsia="仿宋_GB2312" w:hAnsi="宋体" w:cs="宋体"/>
          <w:sz w:val="32"/>
          <w:szCs w:val="32"/>
        </w:rPr>
      </w:pPr>
      <w:r>
        <w:rPr>
          <w:rFonts w:ascii="仿宋_GB2312" w:eastAsia="仿宋_GB2312" w:hAnsi="宋体" w:cs="宋体" w:hint="eastAsia"/>
          <w:b/>
          <w:sz w:val="32"/>
          <w:szCs w:val="32"/>
        </w:rPr>
        <w:t>经营收入：</w:t>
      </w:r>
      <w:r>
        <w:rPr>
          <w:rFonts w:ascii="仿宋_GB2312" w:eastAsia="仿宋_GB2312" w:hAnsi="宋体" w:cs="宋体" w:hint="eastAsia"/>
          <w:sz w:val="32"/>
          <w:szCs w:val="32"/>
        </w:rPr>
        <w:t>指事业单位在专业业务活动及其辅助活动之外开展非独立核算经营活动取得的收入。</w:t>
      </w:r>
    </w:p>
    <w:p w:rsidR="00B72494" w:rsidRDefault="00B72494" w:rsidP="00B72494">
      <w:pPr>
        <w:spacing w:line="288" w:lineRule="auto"/>
        <w:ind w:firstLineChars="200" w:firstLine="643"/>
        <w:rPr>
          <w:rFonts w:ascii="仿宋_GB2312" w:eastAsia="仿宋_GB2312" w:hAnsi="宋体" w:cs="宋体"/>
          <w:sz w:val="32"/>
          <w:szCs w:val="32"/>
        </w:rPr>
      </w:pPr>
      <w:r>
        <w:rPr>
          <w:rFonts w:ascii="仿宋_GB2312" w:eastAsia="仿宋_GB2312" w:hAnsi="宋体" w:cs="宋体" w:hint="eastAsia"/>
          <w:b/>
          <w:sz w:val="32"/>
          <w:szCs w:val="32"/>
        </w:rPr>
        <w:t>附属单位上缴收入</w:t>
      </w:r>
      <w:r>
        <w:rPr>
          <w:rFonts w:ascii="仿宋_GB2312" w:eastAsia="仿宋_GB2312" w:hAnsi="宋体" w:cs="宋体" w:hint="eastAsia"/>
          <w:sz w:val="32"/>
          <w:szCs w:val="32"/>
        </w:rPr>
        <w:t>：指事业单位附属独立核算单位按照有关规定上缴的收入。</w:t>
      </w:r>
    </w:p>
    <w:p w:rsidR="00B72494" w:rsidRDefault="00B72494" w:rsidP="00B72494">
      <w:pPr>
        <w:spacing w:line="288" w:lineRule="auto"/>
        <w:ind w:firstLineChars="200" w:firstLine="643"/>
        <w:rPr>
          <w:rFonts w:ascii="仿宋_GB2312" w:eastAsia="仿宋_GB2312" w:hAnsi="宋体" w:cs="宋体"/>
          <w:sz w:val="32"/>
          <w:szCs w:val="32"/>
        </w:rPr>
      </w:pPr>
      <w:r>
        <w:rPr>
          <w:rFonts w:ascii="仿宋_GB2312" w:eastAsia="仿宋_GB2312" w:hAnsi="宋体" w:cs="宋体" w:hint="eastAsia"/>
          <w:b/>
          <w:sz w:val="32"/>
          <w:szCs w:val="32"/>
        </w:rPr>
        <w:t>其他收入</w:t>
      </w:r>
      <w:r>
        <w:rPr>
          <w:rFonts w:ascii="仿宋_GB2312" w:eastAsia="仿宋_GB2312" w:hAnsi="宋体" w:cs="宋体" w:hint="eastAsia"/>
          <w:sz w:val="32"/>
          <w:szCs w:val="32"/>
        </w:rPr>
        <w:t>：指除上述“财政拨款收入”、“事业收入”、“经营收入”等以外的收入。</w:t>
      </w:r>
    </w:p>
    <w:p w:rsidR="00B72494" w:rsidRDefault="00B72494" w:rsidP="00B72494">
      <w:pPr>
        <w:spacing w:line="288" w:lineRule="auto"/>
        <w:ind w:firstLineChars="200" w:firstLine="643"/>
        <w:rPr>
          <w:rFonts w:ascii="仿宋_GB2312" w:eastAsia="仿宋_GB2312" w:hAnsi="宋体" w:cs="宋体"/>
          <w:sz w:val="32"/>
          <w:szCs w:val="32"/>
        </w:rPr>
      </w:pPr>
      <w:r>
        <w:rPr>
          <w:rFonts w:ascii="仿宋_GB2312" w:eastAsia="仿宋_GB2312" w:hAnsi="宋体" w:cs="宋体" w:hint="eastAsia"/>
          <w:b/>
          <w:sz w:val="32"/>
          <w:szCs w:val="32"/>
        </w:rPr>
        <w:t>使用非财政拨款结余：</w:t>
      </w:r>
      <w:r>
        <w:rPr>
          <w:rFonts w:ascii="仿宋_GB2312" w:eastAsia="仿宋_GB2312" w:hAnsi="宋体" w:cs="宋体" w:hint="eastAsia"/>
          <w:sz w:val="32"/>
          <w:szCs w:val="32"/>
        </w:rPr>
        <w:t>指事业单位使用以前年度积累的非财政拨款结余弥补当年收支差额的金额。</w:t>
      </w:r>
    </w:p>
    <w:p w:rsidR="00B72494" w:rsidRDefault="00B72494" w:rsidP="00B72494">
      <w:pPr>
        <w:spacing w:line="288" w:lineRule="auto"/>
        <w:ind w:firstLineChars="200" w:firstLine="643"/>
        <w:rPr>
          <w:rFonts w:ascii="仿宋_GB2312" w:eastAsia="仿宋_GB2312" w:hAnsi="宋体" w:cs="宋体"/>
          <w:sz w:val="32"/>
          <w:szCs w:val="32"/>
        </w:rPr>
      </w:pPr>
      <w:r>
        <w:rPr>
          <w:rFonts w:ascii="仿宋_GB2312" w:eastAsia="仿宋_GB2312" w:hAnsi="宋体" w:cs="宋体" w:hint="eastAsia"/>
          <w:b/>
          <w:sz w:val="32"/>
          <w:szCs w:val="32"/>
        </w:rPr>
        <w:t>年初结转和结余</w:t>
      </w:r>
      <w:r>
        <w:rPr>
          <w:rFonts w:ascii="仿宋_GB2312" w:eastAsia="仿宋_GB2312" w:hAnsi="宋体" w:cs="宋体" w:hint="eastAsia"/>
          <w:sz w:val="32"/>
          <w:szCs w:val="32"/>
        </w:rPr>
        <w:t>：指以前年度尚未完成、结转到本年按有关规定继续使用的资金。</w:t>
      </w:r>
    </w:p>
    <w:p w:rsidR="00B72494" w:rsidRDefault="00B72494" w:rsidP="00B72494">
      <w:pPr>
        <w:spacing w:line="288" w:lineRule="auto"/>
        <w:ind w:firstLineChars="200" w:firstLine="643"/>
        <w:rPr>
          <w:rFonts w:ascii="仿宋_GB2312" w:eastAsia="仿宋_GB2312" w:hAnsi="宋体" w:cs="宋体"/>
          <w:sz w:val="32"/>
          <w:szCs w:val="32"/>
        </w:rPr>
      </w:pPr>
      <w:r>
        <w:rPr>
          <w:rFonts w:ascii="仿宋_GB2312" w:eastAsia="仿宋_GB2312" w:hAnsi="宋体" w:cs="宋体" w:hint="eastAsia"/>
          <w:b/>
          <w:sz w:val="32"/>
          <w:szCs w:val="32"/>
        </w:rPr>
        <w:t>结余分配</w:t>
      </w:r>
      <w:r>
        <w:rPr>
          <w:rFonts w:ascii="仿宋_GB2312" w:eastAsia="仿宋_GB2312" w:hAnsi="宋体" w:cs="宋体" w:hint="eastAsia"/>
          <w:sz w:val="32"/>
          <w:szCs w:val="32"/>
        </w:rPr>
        <w:t>：指事业单位按规定从非财政补助结余中分配的事业基金和职工福利基金等。</w:t>
      </w:r>
    </w:p>
    <w:p w:rsidR="00B72494" w:rsidRDefault="00B72494" w:rsidP="00B72494">
      <w:pPr>
        <w:spacing w:line="288" w:lineRule="auto"/>
        <w:ind w:firstLineChars="200" w:firstLine="643"/>
        <w:rPr>
          <w:rFonts w:ascii="仿宋_GB2312" w:eastAsia="仿宋_GB2312" w:hAnsi="宋体" w:cs="宋体"/>
          <w:sz w:val="32"/>
          <w:szCs w:val="32"/>
        </w:rPr>
      </w:pPr>
      <w:r>
        <w:rPr>
          <w:rFonts w:ascii="仿宋_GB2312" w:eastAsia="仿宋_GB2312" w:hAnsi="宋体" w:cs="宋体" w:hint="eastAsia"/>
          <w:b/>
          <w:sz w:val="32"/>
          <w:szCs w:val="32"/>
        </w:rPr>
        <w:t>年末结转和结余</w:t>
      </w:r>
      <w:r>
        <w:rPr>
          <w:rFonts w:ascii="仿宋_GB2312" w:eastAsia="仿宋_GB2312" w:hAnsi="宋体" w:cs="宋体" w:hint="eastAsia"/>
          <w:sz w:val="32"/>
          <w:szCs w:val="32"/>
        </w:rPr>
        <w:t>：指本年度或以前年度预算安排、因客观条件发生变化无法按原计划实施，需要延迟到以后年度按有关</w:t>
      </w:r>
      <w:r>
        <w:rPr>
          <w:rFonts w:ascii="仿宋_GB2312" w:eastAsia="仿宋_GB2312" w:hAnsi="宋体" w:cs="宋体" w:hint="eastAsia"/>
          <w:sz w:val="32"/>
          <w:szCs w:val="32"/>
        </w:rPr>
        <w:lastRenderedPageBreak/>
        <w:t>规定继续使用的资金。</w:t>
      </w:r>
    </w:p>
    <w:p w:rsidR="00B72494" w:rsidRDefault="00B72494" w:rsidP="00B72494">
      <w:pPr>
        <w:spacing w:line="288" w:lineRule="auto"/>
        <w:ind w:firstLineChars="200" w:firstLine="643"/>
        <w:rPr>
          <w:rFonts w:ascii="仿宋_GB2312" w:eastAsia="仿宋_GB2312" w:hAnsi="宋体" w:cs="宋体"/>
          <w:sz w:val="32"/>
          <w:szCs w:val="32"/>
        </w:rPr>
      </w:pPr>
      <w:r>
        <w:rPr>
          <w:rFonts w:ascii="仿宋_GB2312" w:eastAsia="仿宋_GB2312" w:hAnsi="宋体" w:cs="宋体" w:hint="eastAsia"/>
          <w:b/>
          <w:sz w:val="32"/>
          <w:szCs w:val="32"/>
        </w:rPr>
        <w:t>基本支出</w:t>
      </w:r>
      <w:r>
        <w:rPr>
          <w:rFonts w:ascii="仿宋_GB2312" w:eastAsia="仿宋_GB2312" w:hAnsi="宋体" w:cs="宋体" w:hint="eastAsia"/>
          <w:sz w:val="32"/>
          <w:szCs w:val="32"/>
        </w:rPr>
        <w:t>：指为保障机构正常运转、完成日常工作任务而发生的人员支出和公用支出。</w:t>
      </w:r>
    </w:p>
    <w:p w:rsidR="00B72494" w:rsidRDefault="00B72494" w:rsidP="00B72494">
      <w:pPr>
        <w:spacing w:line="288" w:lineRule="auto"/>
        <w:ind w:firstLineChars="200" w:firstLine="643"/>
        <w:rPr>
          <w:rFonts w:ascii="仿宋_GB2312" w:eastAsia="仿宋_GB2312" w:hAnsi="宋体" w:cs="宋体"/>
          <w:sz w:val="32"/>
          <w:szCs w:val="32"/>
        </w:rPr>
      </w:pPr>
      <w:r>
        <w:rPr>
          <w:rFonts w:ascii="仿宋_GB2312" w:eastAsia="仿宋_GB2312" w:hAnsi="宋体" w:cs="宋体" w:hint="eastAsia"/>
          <w:b/>
          <w:sz w:val="32"/>
          <w:szCs w:val="32"/>
        </w:rPr>
        <w:t>项目支出</w:t>
      </w:r>
      <w:r>
        <w:rPr>
          <w:rFonts w:ascii="仿宋_GB2312" w:eastAsia="仿宋_GB2312" w:hAnsi="宋体" w:cs="宋体" w:hint="eastAsia"/>
          <w:sz w:val="32"/>
          <w:szCs w:val="32"/>
        </w:rPr>
        <w:t>：指在基本支出之外为完成特定行政任务和事业发展目标所发生的支出。</w:t>
      </w:r>
    </w:p>
    <w:p w:rsidR="00B72494" w:rsidRDefault="00B72494" w:rsidP="00B72494">
      <w:pPr>
        <w:spacing w:line="288" w:lineRule="auto"/>
        <w:ind w:firstLineChars="200" w:firstLine="643"/>
        <w:rPr>
          <w:rFonts w:ascii="仿宋_GB2312" w:eastAsia="仿宋_GB2312" w:hAnsi="宋体" w:cs="宋体"/>
          <w:sz w:val="32"/>
          <w:szCs w:val="32"/>
        </w:rPr>
      </w:pPr>
      <w:r>
        <w:rPr>
          <w:rFonts w:ascii="仿宋_GB2312" w:eastAsia="仿宋_GB2312" w:hAnsi="宋体" w:cs="宋体" w:hint="eastAsia"/>
          <w:b/>
          <w:sz w:val="32"/>
          <w:szCs w:val="32"/>
        </w:rPr>
        <w:t>经营支出</w:t>
      </w:r>
      <w:r>
        <w:rPr>
          <w:rFonts w:ascii="仿宋_GB2312" w:eastAsia="仿宋_GB2312" w:hAnsi="宋体" w:cs="宋体" w:hint="eastAsia"/>
          <w:sz w:val="32"/>
          <w:szCs w:val="32"/>
        </w:rPr>
        <w:t>：指事业单位在专业业务活动及其辅助活动之外开展非独立核算经营活动所发生的支出。</w:t>
      </w:r>
    </w:p>
    <w:p w:rsidR="00B72494" w:rsidRPr="00CE150D" w:rsidRDefault="00B72494" w:rsidP="00B72494">
      <w:pPr>
        <w:spacing w:line="288" w:lineRule="auto"/>
        <w:ind w:firstLineChars="200" w:firstLine="643"/>
        <w:rPr>
          <w:rFonts w:ascii="仿宋_GB2312" w:eastAsia="仿宋_GB2312" w:hAnsi="宋体" w:cs="宋体"/>
          <w:sz w:val="32"/>
          <w:szCs w:val="32"/>
        </w:rPr>
      </w:pPr>
      <w:r w:rsidRPr="00CE150D">
        <w:rPr>
          <w:rFonts w:ascii="仿宋_GB2312" w:eastAsia="仿宋_GB2312" w:hAnsi="宋体" w:cs="宋体" w:hint="eastAsia"/>
          <w:b/>
          <w:sz w:val="32"/>
          <w:szCs w:val="32"/>
        </w:rPr>
        <w:t>“三公”经费</w:t>
      </w:r>
      <w:r w:rsidRPr="00CE150D">
        <w:rPr>
          <w:rFonts w:ascii="仿宋_GB2312" w:eastAsia="仿宋_GB2312" w:hAnsi="宋体" w:cs="宋体" w:hint="eastAsia"/>
          <w:sz w:val="32"/>
          <w:szCs w:val="32"/>
        </w:rPr>
        <w:t>:指部门（单位）使用财政拨款安排的因公出国（境）费用、公务用车购置及运行费和公务接待费。其中：因公出国（境）费用具体包括国际旅费、国外城市间交通费、住宿费、伙食费、培训费、公杂费等支出；公务用车购置费具体包括公务用车购置支出（含车辆购置税、牌照费），公务用车运行维护费具体包括按规定保留的公务用车燃料费、维修费、过路过桥费、保险费、安全奖励费用等支出；公务接待费具体包括按规定开支的各类公务接待（外宾接待）费用。</w:t>
      </w:r>
    </w:p>
    <w:p w:rsidR="00B72494" w:rsidRDefault="00B72494" w:rsidP="00B72494">
      <w:pPr>
        <w:spacing w:line="288" w:lineRule="auto"/>
        <w:ind w:firstLineChars="200" w:firstLine="643"/>
        <w:rPr>
          <w:rFonts w:ascii="宋体" w:hAnsi="宋体" w:cs="宋体"/>
          <w:sz w:val="32"/>
          <w:szCs w:val="32"/>
        </w:rPr>
      </w:pPr>
      <w:r>
        <w:rPr>
          <w:rFonts w:ascii="仿宋_GB2312" w:eastAsia="仿宋_GB2312" w:hAnsi="宋体" w:cs="宋体" w:hint="eastAsia"/>
          <w:b/>
          <w:sz w:val="32"/>
          <w:szCs w:val="32"/>
        </w:rPr>
        <w:t>机关运行经费</w:t>
      </w:r>
      <w:r>
        <w:rPr>
          <w:rFonts w:ascii="仿宋_GB2312" w:eastAsia="仿宋_GB2312" w:hAnsi="宋体" w:cs="宋体" w:hint="eastAsia"/>
          <w:sz w:val="32"/>
          <w:szCs w:val="32"/>
        </w:rPr>
        <w:t xml:space="preserve">：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 </w:t>
      </w:r>
      <w:bookmarkEnd w:id="118"/>
    </w:p>
    <w:p w:rsidR="00B72494" w:rsidRDefault="00B72494" w:rsidP="00B72494"/>
    <w:p w:rsidR="003630A8" w:rsidRDefault="003630A8" w:rsidP="00323B43">
      <w:pPr>
        <w:sectPr w:rsidR="003630A8" w:rsidSect="00D66665">
          <w:pgSz w:w="11906" w:h="16838"/>
          <w:pgMar w:top="1440" w:right="1531" w:bottom="1440" w:left="1531" w:header="851" w:footer="992" w:gutter="0"/>
          <w:cols w:space="720"/>
          <w:docGrid w:type="lines" w:linePitch="312"/>
        </w:sectPr>
      </w:pPr>
    </w:p>
    <w:p w:rsidR="003630A8" w:rsidRPr="003630A8" w:rsidRDefault="003630A8" w:rsidP="00323B43"/>
    <w:sectPr w:rsidR="003630A8" w:rsidRPr="003630A8" w:rsidSect="00D66665">
      <w:pgSz w:w="11906" w:h="16838"/>
      <w:pgMar w:top="1440" w:right="1531" w:bottom="1440" w:left="153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4894" w:rsidRDefault="00F24894" w:rsidP="00D66665">
      <w:r>
        <w:separator/>
      </w:r>
    </w:p>
  </w:endnote>
  <w:endnote w:type="continuationSeparator" w:id="0">
    <w:p w:rsidR="00F24894" w:rsidRDefault="00F24894" w:rsidP="00D666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0A8" w:rsidRDefault="003630A8">
    <w:pPr>
      <w:pStyle w:val="a3"/>
      <w:framePr w:wrap="around" w:vAnchor="text" w:hAnchor="margin" w:xAlign="right" w:y="1"/>
      <w:rPr>
        <w:rStyle w:val="a5"/>
      </w:rPr>
    </w:pPr>
    <w:r>
      <w:fldChar w:fldCharType="begin"/>
    </w:r>
    <w:r>
      <w:rPr>
        <w:rStyle w:val="a5"/>
      </w:rPr>
      <w:instrText xml:space="preserve">PAGE  </w:instrText>
    </w:r>
    <w:r>
      <w:fldChar w:fldCharType="separate"/>
    </w:r>
    <w:r>
      <w:rPr>
        <w:rStyle w:val="a5"/>
        <w:noProof/>
      </w:rPr>
      <w:t>33</w:t>
    </w:r>
    <w:r>
      <w:fldChar w:fldCharType="end"/>
    </w:r>
  </w:p>
  <w:p w:rsidR="003630A8" w:rsidRDefault="003630A8">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0A8" w:rsidRDefault="003630A8">
    <w:pPr>
      <w:pStyle w:val="a3"/>
      <w:framePr w:wrap="around" w:vAnchor="text" w:hAnchor="margin" w:xAlign="right" w:y="1"/>
      <w:rPr>
        <w:rStyle w:val="a5"/>
      </w:rPr>
    </w:pPr>
    <w:r>
      <w:fldChar w:fldCharType="begin"/>
    </w:r>
    <w:r>
      <w:rPr>
        <w:rStyle w:val="a5"/>
      </w:rPr>
      <w:instrText xml:space="preserve">PAGE  </w:instrText>
    </w:r>
    <w:r>
      <w:fldChar w:fldCharType="separate"/>
    </w:r>
    <w:r w:rsidR="00A63262">
      <w:rPr>
        <w:rStyle w:val="a5"/>
        <w:noProof/>
      </w:rPr>
      <w:t>4</w:t>
    </w:r>
    <w:r>
      <w:fldChar w:fldCharType="end"/>
    </w:r>
  </w:p>
  <w:p w:rsidR="003630A8" w:rsidRDefault="003630A8">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4894" w:rsidRDefault="00F24894" w:rsidP="00D66665">
      <w:r>
        <w:separator/>
      </w:r>
    </w:p>
  </w:footnote>
  <w:footnote w:type="continuationSeparator" w:id="0">
    <w:p w:rsidR="00F24894" w:rsidRDefault="00F24894" w:rsidP="00D6666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D2CB9C8"/>
    <w:multiLevelType w:val="singleLevel"/>
    <w:tmpl w:val="BD2CB9C8"/>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05"/>
  <w:drawingGridVerticalSpacing w:val="156"/>
  <w:displayHorizontalDrawingGridEvery w:val="2"/>
  <w:displayVerticalDrawingGridEvery w:val="2"/>
  <w:characterSpacingControl w:val="doNotCompress"/>
  <w:hdrShapeDefaults>
    <o:shapedefaults v:ext="edit" spidmax="4098"/>
  </w:hdrShapeDefaults>
  <w:footnotePr>
    <w:footnote w:id="-1"/>
    <w:footnote w:id="0"/>
  </w:footnotePr>
  <w:endnotePr>
    <w:endnote w:id="-1"/>
    <w:endnote w:id="0"/>
  </w:endnotePr>
  <w:compat>
    <w:useFELayout/>
  </w:compat>
  <w:rsids>
    <w:rsidRoot w:val="00B72494"/>
    <w:rsid w:val="00015946"/>
    <w:rsid w:val="0001668F"/>
    <w:rsid w:val="0004785C"/>
    <w:rsid w:val="000510B7"/>
    <w:rsid w:val="00051948"/>
    <w:rsid w:val="00051B49"/>
    <w:rsid w:val="00066DC7"/>
    <w:rsid w:val="00066EAD"/>
    <w:rsid w:val="0007777F"/>
    <w:rsid w:val="000827EB"/>
    <w:rsid w:val="00083774"/>
    <w:rsid w:val="000B3C32"/>
    <w:rsid w:val="000B6616"/>
    <w:rsid w:val="000B771D"/>
    <w:rsid w:val="000D5A70"/>
    <w:rsid w:val="000F357F"/>
    <w:rsid w:val="000F5157"/>
    <w:rsid w:val="000F6022"/>
    <w:rsid w:val="00102262"/>
    <w:rsid w:val="00166751"/>
    <w:rsid w:val="0017343B"/>
    <w:rsid w:val="001777DB"/>
    <w:rsid w:val="00183D57"/>
    <w:rsid w:val="0018544A"/>
    <w:rsid w:val="00190E8B"/>
    <w:rsid w:val="001A4215"/>
    <w:rsid w:val="001A6E4A"/>
    <w:rsid w:val="001C2DB9"/>
    <w:rsid w:val="001E25C5"/>
    <w:rsid w:val="001E2D20"/>
    <w:rsid w:val="001E58F0"/>
    <w:rsid w:val="001F4100"/>
    <w:rsid w:val="001F64F6"/>
    <w:rsid w:val="002059CA"/>
    <w:rsid w:val="00210CE0"/>
    <w:rsid w:val="00223606"/>
    <w:rsid w:val="00223AE4"/>
    <w:rsid w:val="00230CC3"/>
    <w:rsid w:val="0024416F"/>
    <w:rsid w:val="002529F8"/>
    <w:rsid w:val="00254247"/>
    <w:rsid w:val="00263694"/>
    <w:rsid w:val="00264E4E"/>
    <w:rsid w:val="0026656C"/>
    <w:rsid w:val="002669AD"/>
    <w:rsid w:val="00276C9F"/>
    <w:rsid w:val="002A7A62"/>
    <w:rsid w:val="002B4870"/>
    <w:rsid w:val="002C0020"/>
    <w:rsid w:val="002C565D"/>
    <w:rsid w:val="002C6A9D"/>
    <w:rsid w:val="002E397D"/>
    <w:rsid w:val="0030054D"/>
    <w:rsid w:val="00311D22"/>
    <w:rsid w:val="00316F4B"/>
    <w:rsid w:val="003212C8"/>
    <w:rsid w:val="00323788"/>
    <w:rsid w:val="00323B43"/>
    <w:rsid w:val="003630A8"/>
    <w:rsid w:val="0039381E"/>
    <w:rsid w:val="003A0FB0"/>
    <w:rsid w:val="003A2AF9"/>
    <w:rsid w:val="003A37FB"/>
    <w:rsid w:val="003A402C"/>
    <w:rsid w:val="003A76F3"/>
    <w:rsid w:val="003B3ECD"/>
    <w:rsid w:val="003C0001"/>
    <w:rsid w:val="003D37D8"/>
    <w:rsid w:val="003E02C0"/>
    <w:rsid w:val="003F2AC9"/>
    <w:rsid w:val="004102D6"/>
    <w:rsid w:val="004179FD"/>
    <w:rsid w:val="00426E58"/>
    <w:rsid w:val="004358AB"/>
    <w:rsid w:val="00435D42"/>
    <w:rsid w:val="004401AB"/>
    <w:rsid w:val="004548B2"/>
    <w:rsid w:val="00455F41"/>
    <w:rsid w:val="00457E93"/>
    <w:rsid w:val="00460172"/>
    <w:rsid w:val="004721D1"/>
    <w:rsid w:val="0049294E"/>
    <w:rsid w:val="004A568F"/>
    <w:rsid w:val="004A5E2C"/>
    <w:rsid w:val="004B7CB3"/>
    <w:rsid w:val="004D0508"/>
    <w:rsid w:val="004D3B72"/>
    <w:rsid w:val="004D6F89"/>
    <w:rsid w:val="004F35C0"/>
    <w:rsid w:val="005113C0"/>
    <w:rsid w:val="005340B2"/>
    <w:rsid w:val="00542913"/>
    <w:rsid w:val="005436C9"/>
    <w:rsid w:val="005475F7"/>
    <w:rsid w:val="00557C75"/>
    <w:rsid w:val="0056639D"/>
    <w:rsid w:val="00567382"/>
    <w:rsid w:val="00576618"/>
    <w:rsid w:val="00580C1B"/>
    <w:rsid w:val="005A0946"/>
    <w:rsid w:val="005D5370"/>
    <w:rsid w:val="005E5DBB"/>
    <w:rsid w:val="00624A38"/>
    <w:rsid w:val="00651002"/>
    <w:rsid w:val="0065540D"/>
    <w:rsid w:val="0066520D"/>
    <w:rsid w:val="00667451"/>
    <w:rsid w:val="00672C89"/>
    <w:rsid w:val="00674B01"/>
    <w:rsid w:val="006A3001"/>
    <w:rsid w:val="006A4FE5"/>
    <w:rsid w:val="006B2990"/>
    <w:rsid w:val="006C2049"/>
    <w:rsid w:val="006C47A2"/>
    <w:rsid w:val="006E3CB0"/>
    <w:rsid w:val="006E77AA"/>
    <w:rsid w:val="00710C02"/>
    <w:rsid w:val="007146A5"/>
    <w:rsid w:val="00720CF9"/>
    <w:rsid w:val="007504D3"/>
    <w:rsid w:val="007533EF"/>
    <w:rsid w:val="00753D3F"/>
    <w:rsid w:val="00756582"/>
    <w:rsid w:val="0075677A"/>
    <w:rsid w:val="00761624"/>
    <w:rsid w:val="00762319"/>
    <w:rsid w:val="00764608"/>
    <w:rsid w:val="00765F05"/>
    <w:rsid w:val="00771C99"/>
    <w:rsid w:val="00773166"/>
    <w:rsid w:val="0078473E"/>
    <w:rsid w:val="00790F16"/>
    <w:rsid w:val="007A0A7A"/>
    <w:rsid w:val="007A1E6D"/>
    <w:rsid w:val="007B6523"/>
    <w:rsid w:val="007C64A7"/>
    <w:rsid w:val="007D01AB"/>
    <w:rsid w:val="007D43D9"/>
    <w:rsid w:val="007F6CFC"/>
    <w:rsid w:val="00805C45"/>
    <w:rsid w:val="00810187"/>
    <w:rsid w:val="00812B6D"/>
    <w:rsid w:val="00824386"/>
    <w:rsid w:val="00890A8C"/>
    <w:rsid w:val="008949CC"/>
    <w:rsid w:val="008B5A4D"/>
    <w:rsid w:val="008B7726"/>
    <w:rsid w:val="008D63CE"/>
    <w:rsid w:val="00943691"/>
    <w:rsid w:val="00962F9F"/>
    <w:rsid w:val="00975E6C"/>
    <w:rsid w:val="009816DB"/>
    <w:rsid w:val="009935E2"/>
    <w:rsid w:val="00997843"/>
    <w:rsid w:val="00997F6E"/>
    <w:rsid w:val="009B2ED9"/>
    <w:rsid w:val="00A20BF1"/>
    <w:rsid w:val="00A22403"/>
    <w:rsid w:val="00A30E16"/>
    <w:rsid w:val="00A43312"/>
    <w:rsid w:val="00A43C79"/>
    <w:rsid w:val="00A5052F"/>
    <w:rsid w:val="00A55A91"/>
    <w:rsid w:val="00A63262"/>
    <w:rsid w:val="00A7222D"/>
    <w:rsid w:val="00A74FD9"/>
    <w:rsid w:val="00A85BD5"/>
    <w:rsid w:val="00AA3935"/>
    <w:rsid w:val="00AA4C8A"/>
    <w:rsid w:val="00AB73D0"/>
    <w:rsid w:val="00AC567B"/>
    <w:rsid w:val="00AC7A56"/>
    <w:rsid w:val="00AE28C5"/>
    <w:rsid w:val="00B06280"/>
    <w:rsid w:val="00B23D0A"/>
    <w:rsid w:val="00B311FE"/>
    <w:rsid w:val="00B4694E"/>
    <w:rsid w:val="00B57EF6"/>
    <w:rsid w:val="00B70838"/>
    <w:rsid w:val="00B72494"/>
    <w:rsid w:val="00B8246D"/>
    <w:rsid w:val="00B83920"/>
    <w:rsid w:val="00B95ABF"/>
    <w:rsid w:val="00BB3B13"/>
    <w:rsid w:val="00BC2B75"/>
    <w:rsid w:val="00BC7267"/>
    <w:rsid w:val="00BD08EB"/>
    <w:rsid w:val="00BD16B8"/>
    <w:rsid w:val="00BE5C7E"/>
    <w:rsid w:val="00BE7088"/>
    <w:rsid w:val="00BE7BCD"/>
    <w:rsid w:val="00BF4852"/>
    <w:rsid w:val="00BF59CF"/>
    <w:rsid w:val="00C054C0"/>
    <w:rsid w:val="00C12271"/>
    <w:rsid w:val="00C315F8"/>
    <w:rsid w:val="00C32B47"/>
    <w:rsid w:val="00C41499"/>
    <w:rsid w:val="00C6581D"/>
    <w:rsid w:val="00C750B7"/>
    <w:rsid w:val="00CB3B12"/>
    <w:rsid w:val="00CC0D7F"/>
    <w:rsid w:val="00CD22EB"/>
    <w:rsid w:val="00CD7BBE"/>
    <w:rsid w:val="00CE150D"/>
    <w:rsid w:val="00CE6044"/>
    <w:rsid w:val="00CF2B19"/>
    <w:rsid w:val="00D029F3"/>
    <w:rsid w:val="00D06C8C"/>
    <w:rsid w:val="00D25D40"/>
    <w:rsid w:val="00D37993"/>
    <w:rsid w:val="00D465B9"/>
    <w:rsid w:val="00D47931"/>
    <w:rsid w:val="00D53519"/>
    <w:rsid w:val="00D604F3"/>
    <w:rsid w:val="00D66665"/>
    <w:rsid w:val="00D7567D"/>
    <w:rsid w:val="00D94A7E"/>
    <w:rsid w:val="00DA2CE9"/>
    <w:rsid w:val="00DC6532"/>
    <w:rsid w:val="00DD36F1"/>
    <w:rsid w:val="00DD6B4B"/>
    <w:rsid w:val="00DE085B"/>
    <w:rsid w:val="00DE2F29"/>
    <w:rsid w:val="00DF53BD"/>
    <w:rsid w:val="00E13EBE"/>
    <w:rsid w:val="00E40BE4"/>
    <w:rsid w:val="00E41A7E"/>
    <w:rsid w:val="00E47B4F"/>
    <w:rsid w:val="00E71E7B"/>
    <w:rsid w:val="00E732EA"/>
    <w:rsid w:val="00E75A02"/>
    <w:rsid w:val="00E90834"/>
    <w:rsid w:val="00E91413"/>
    <w:rsid w:val="00EB75A5"/>
    <w:rsid w:val="00EC0FDE"/>
    <w:rsid w:val="00EF7A9B"/>
    <w:rsid w:val="00F24894"/>
    <w:rsid w:val="00F273F1"/>
    <w:rsid w:val="00F53BD1"/>
    <w:rsid w:val="00F57932"/>
    <w:rsid w:val="00F64E3D"/>
    <w:rsid w:val="00F8091F"/>
    <w:rsid w:val="00F846EC"/>
    <w:rsid w:val="00FA1FE4"/>
    <w:rsid w:val="00FA66ED"/>
    <w:rsid w:val="00FB2DB7"/>
    <w:rsid w:val="00FB6069"/>
    <w:rsid w:val="00FC28BD"/>
    <w:rsid w:val="00FD112C"/>
    <w:rsid w:val="00FD37E6"/>
    <w:rsid w:val="00FD5006"/>
    <w:rsid w:val="00FD56A1"/>
    <w:rsid w:val="00FE227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494"/>
    <w:pPr>
      <w:widowControl w:val="0"/>
      <w:spacing w:line="240" w:lineRule="auto"/>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nhideWhenUsed/>
    <w:rsid w:val="00B72494"/>
    <w:pPr>
      <w:tabs>
        <w:tab w:val="center" w:pos="4153"/>
        <w:tab w:val="right" w:pos="8306"/>
      </w:tabs>
      <w:snapToGrid w:val="0"/>
      <w:jc w:val="left"/>
    </w:pPr>
    <w:rPr>
      <w:sz w:val="18"/>
      <w:szCs w:val="18"/>
    </w:rPr>
  </w:style>
  <w:style w:type="character" w:customStyle="1" w:styleId="Char">
    <w:name w:val="页脚 Char"/>
    <w:basedOn w:val="a0"/>
    <w:link w:val="a3"/>
    <w:rsid w:val="00B72494"/>
    <w:rPr>
      <w:rFonts w:ascii="Calibri" w:eastAsia="宋体" w:hAnsi="Calibri" w:cs="Times New Roman"/>
      <w:kern w:val="2"/>
      <w:sz w:val="18"/>
      <w:szCs w:val="18"/>
    </w:rPr>
  </w:style>
  <w:style w:type="table" w:styleId="a4">
    <w:name w:val="Table Grid"/>
    <w:basedOn w:val="a1"/>
    <w:rsid w:val="00B72494"/>
    <w:pPr>
      <w:widowControl w:val="0"/>
      <w:spacing w:line="240" w:lineRule="auto"/>
      <w:jc w:val="both"/>
    </w:pPr>
    <w:rPr>
      <w:rFonts w:ascii="Times New Roman" w:eastAsia="宋体"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page number"/>
    <w:basedOn w:val="a0"/>
    <w:rsid w:val="00B72494"/>
  </w:style>
  <w:style w:type="paragraph" w:styleId="a6">
    <w:name w:val="header"/>
    <w:basedOn w:val="a"/>
    <w:link w:val="Char0"/>
    <w:rsid w:val="00B7249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rsid w:val="00B72494"/>
    <w:rPr>
      <w:rFonts w:ascii="Calibri" w:eastAsia="宋体" w:hAnsi="Calibri" w:cs="Times New Roman"/>
      <w:kern w:val="2"/>
      <w:sz w:val="18"/>
      <w:szCs w:val="18"/>
    </w:rPr>
  </w:style>
  <w:style w:type="paragraph" w:styleId="a7">
    <w:name w:val="Normal (Web)"/>
    <w:basedOn w:val="a"/>
    <w:uiPriority w:val="99"/>
    <w:unhideWhenUsed/>
    <w:qFormat/>
    <w:rsid w:val="00B72494"/>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260920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37</Pages>
  <Words>2396</Words>
  <Characters>13661</Characters>
  <Application>Microsoft Office Word</Application>
  <DocSecurity>0</DocSecurity>
  <Lines>113</Lines>
  <Paragraphs>32</Paragraphs>
  <ScaleCrop>false</ScaleCrop>
  <Company/>
  <LinksUpToDate>false</LinksUpToDate>
  <CharactersWithSpaces>16025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xzjd</dc:creator>
  <cp:lastModifiedBy>xzjd</cp:lastModifiedBy>
  <cp:revision>13</cp:revision>
  <cp:lastPrinted>2023-09-27T07:41:00Z</cp:lastPrinted>
  <dcterms:created xsi:type="dcterms:W3CDTF">2023-09-26T03:32:00Z</dcterms:created>
  <dcterms:modified xsi:type="dcterms:W3CDTF">2023-09-27T07:54:00Z</dcterms:modified>
</cp:coreProperties>
</file>